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43707" w14:textId="77777777" w:rsidR="00390063" w:rsidRPr="00701BC3" w:rsidRDefault="00390063" w:rsidP="00DF172E">
      <w:pPr>
        <w:spacing w:after="0" w:line="240" w:lineRule="auto"/>
        <w:rPr>
          <w:rFonts w:ascii="Times New Roman" w:hAnsi="Times New Roman"/>
          <w:b/>
          <w:sz w:val="24"/>
          <w:szCs w:val="24"/>
        </w:rPr>
      </w:pPr>
      <w:r w:rsidRPr="0079563E">
        <w:rPr>
          <w:rFonts w:ascii="Times New Roman" w:hAnsi="Times New Roman"/>
          <w:b/>
          <w:sz w:val="28"/>
          <w:szCs w:val="24"/>
        </w:rPr>
        <w:t>PI:</w:t>
      </w:r>
      <w:r w:rsidRPr="00701BC3">
        <w:rPr>
          <w:rFonts w:ascii="Times New Roman" w:hAnsi="Times New Roman"/>
          <w:b/>
          <w:sz w:val="24"/>
          <w:szCs w:val="24"/>
        </w:rPr>
        <w:t xml:space="preserve"> </w:t>
      </w:r>
      <w:r w:rsidRPr="0079563E">
        <w:rPr>
          <w:rFonts w:ascii="Times New Roman" w:hAnsi="Times New Roman"/>
          <w:sz w:val="24"/>
          <w:szCs w:val="24"/>
        </w:rPr>
        <w:t>Ali Bazzi – University of Connecticut</w:t>
      </w:r>
    </w:p>
    <w:p w14:paraId="570FE042" w14:textId="77777777" w:rsidR="00DF172E" w:rsidRDefault="00390063" w:rsidP="008F4DC1">
      <w:pPr>
        <w:spacing w:after="0"/>
        <w:rPr>
          <w:rFonts w:ascii="Times New Roman" w:hAnsi="Times New Roman"/>
          <w:b/>
          <w:bCs/>
          <w:sz w:val="28"/>
          <w:szCs w:val="24"/>
        </w:rPr>
      </w:pPr>
      <w:r w:rsidRPr="00701BC3">
        <w:rPr>
          <w:rFonts w:ascii="Times New Roman" w:hAnsi="Times New Roman"/>
          <w:b/>
          <w:sz w:val="28"/>
          <w:szCs w:val="28"/>
        </w:rPr>
        <w:t>Electrical Engineering</w:t>
      </w:r>
      <w:r>
        <w:rPr>
          <w:rFonts w:ascii="Times New Roman" w:hAnsi="Times New Roman"/>
          <w:b/>
          <w:sz w:val="28"/>
          <w:szCs w:val="28"/>
        </w:rPr>
        <w:t xml:space="preserve"> Science</w:t>
      </w:r>
      <w:r w:rsidRPr="00701BC3">
        <w:rPr>
          <w:rFonts w:ascii="Times New Roman" w:hAnsi="Times New Roman"/>
          <w:b/>
          <w:sz w:val="28"/>
          <w:szCs w:val="28"/>
        </w:rPr>
        <w:t xml:space="preserve"> Education</w:t>
      </w:r>
      <w:r>
        <w:rPr>
          <w:rFonts w:ascii="Times New Roman" w:hAnsi="Times New Roman"/>
          <w:b/>
          <w:sz w:val="28"/>
          <w:szCs w:val="28"/>
        </w:rPr>
        <w:t xml:space="preserve"> Title: </w:t>
      </w:r>
      <w:r w:rsidR="002F12BD" w:rsidRPr="00A23394">
        <w:rPr>
          <w:rFonts w:ascii="Times New Roman" w:hAnsi="Times New Roman"/>
          <w:sz w:val="24"/>
          <w:szCs w:val="24"/>
        </w:rPr>
        <w:t>Characterization of</w:t>
      </w:r>
      <w:r w:rsidR="009E42CF" w:rsidRPr="00A23394">
        <w:rPr>
          <w:rFonts w:ascii="Times New Roman" w:hAnsi="Times New Roman"/>
          <w:sz w:val="24"/>
          <w:szCs w:val="24"/>
        </w:rPr>
        <w:t xml:space="preserve"> </w:t>
      </w:r>
      <w:r w:rsidR="00995F44" w:rsidRPr="00A23394">
        <w:rPr>
          <w:rFonts w:ascii="Times New Roman" w:hAnsi="Times New Roman"/>
          <w:sz w:val="24"/>
          <w:szCs w:val="24"/>
        </w:rPr>
        <w:t>Magnetic Components</w:t>
      </w:r>
      <w:r>
        <w:rPr>
          <w:rFonts w:ascii="Times New Roman" w:hAnsi="Times New Roman"/>
          <w:sz w:val="24"/>
          <w:szCs w:val="24"/>
        </w:rPr>
        <w:br/>
      </w:r>
    </w:p>
    <w:p w14:paraId="171B2037" w14:textId="77777777" w:rsidR="00390063" w:rsidRDefault="00390063" w:rsidP="008F4DC1">
      <w:pPr>
        <w:spacing w:after="0"/>
        <w:rPr>
          <w:rFonts w:ascii="Times New Roman" w:hAnsi="Times New Roman"/>
          <w:b/>
          <w:bCs/>
          <w:sz w:val="28"/>
          <w:szCs w:val="24"/>
        </w:rPr>
      </w:pPr>
      <w:r>
        <w:rPr>
          <w:rFonts w:ascii="Times New Roman" w:hAnsi="Times New Roman"/>
          <w:b/>
          <w:bCs/>
          <w:sz w:val="28"/>
          <w:szCs w:val="24"/>
        </w:rPr>
        <w:t>Overview:</w:t>
      </w:r>
    </w:p>
    <w:p w14:paraId="06AFA877" w14:textId="77777777" w:rsidR="0039662A" w:rsidRPr="007F111D" w:rsidRDefault="0039662A" w:rsidP="00DF172E">
      <w:pPr>
        <w:autoSpaceDE w:val="0"/>
        <w:autoSpaceDN w:val="0"/>
        <w:adjustRightInd w:val="0"/>
        <w:spacing w:after="0" w:line="240" w:lineRule="auto"/>
        <w:rPr>
          <w:rFonts w:ascii="Times New Roman" w:hAnsi="Times New Roman"/>
          <w:b/>
          <w:bCs/>
          <w:sz w:val="24"/>
          <w:szCs w:val="24"/>
        </w:rPr>
      </w:pPr>
    </w:p>
    <w:p w14:paraId="1BDE7F7A" w14:textId="77777777" w:rsidR="003F0BB7" w:rsidRPr="0039662A" w:rsidRDefault="00995F44" w:rsidP="00DF172E">
      <w:pPr>
        <w:autoSpaceDE w:val="0"/>
        <w:autoSpaceDN w:val="0"/>
        <w:adjustRightInd w:val="0"/>
        <w:spacing w:after="0" w:line="240" w:lineRule="auto"/>
        <w:rPr>
          <w:rFonts w:ascii="Times New Roman" w:hAnsi="Times New Roman"/>
          <w:b/>
          <w:bCs/>
          <w:i/>
          <w:sz w:val="24"/>
          <w:szCs w:val="24"/>
        </w:rPr>
      </w:pPr>
      <w:r>
        <w:rPr>
          <w:rFonts w:ascii="Times New Roman" w:hAnsi="Times New Roman"/>
          <w:bCs/>
          <w:sz w:val="24"/>
          <w:szCs w:val="24"/>
        </w:rPr>
        <w:t xml:space="preserve">The objective of this experiment is to achieve hands-on experience with different magnetic components from design and material perspectives. </w:t>
      </w:r>
      <w:r w:rsidR="00425E16">
        <w:rPr>
          <w:rFonts w:ascii="Times New Roman" w:hAnsi="Times New Roman"/>
          <w:bCs/>
          <w:sz w:val="24"/>
          <w:szCs w:val="24"/>
        </w:rPr>
        <w:t>This experiment covers</w:t>
      </w:r>
      <w:r>
        <w:rPr>
          <w:rFonts w:ascii="Times New Roman" w:hAnsi="Times New Roman"/>
          <w:bCs/>
          <w:sz w:val="24"/>
          <w:szCs w:val="24"/>
        </w:rPr>
        <w:t xml:space="preserve"> B-H curves of magnetic material and inductor design through identifying unknown design factors. </w:t>
      </w:r>
    </w:p>
    <w:p w14:paraId="41CD1F2C" w14:textId="77777777" w:rsidR="0018164D" w:rsidRPr="00B159EB" w:rsidRDefault="0018164D" w:rsidP="00DF172E">
      <w:pPr>
        <w:autoSpaceDE w:val="0"/>
        <w:autoSpaceDN w:val="0"/>
        <w:adjustRightInd w:val="0"/>
        <w:spacing w:after="0" w:line="240" w:lineRule="auto"/>
        <w:rPr>
          <w:ins w:id="0" w:author="Amy Manocchi" w:date="2015-06-09T15:44:00Z"/>
          <w:rFonts w:ascii="Times New Roman" w:hAnsi="Times New Roman"/>
          <w:b/>
          <w:bCs/>
          <w:sz w:val="28"/>
          <w:szCs w:val="28"/>
        </w:rPr>
      </w:pPr>
    </w:p>
    <w:p w14:paraId="7531A922" w14:textId="77777777" w:rsidR="0039662A" w:rsidRPr="00B159EB" w:rsidRDefault="00E73C0E" w:rsidP="00DF172E">
      <w:pPr>
        <w:autoSpaceDE w:val="0"/>
        <w:autoSpaceDN w:val="0"/>
        <w:adjustRightInd w:val="0"/>
        <w:spacing w:after="0" w:line="240" w:lineRule="auto"/>
        <w:rPr>
          <w:ins w:id="1" w:author="Amy Manocchi" w:date="2015-06-09T15:44:00Z"/>
          <w:rFonts w:ascii="Times New Roman" w:hAnsi="Times New Roman"/>
          <w:b/>
          <w:bCs/>
          <w:sz w:val="28"/>
          <w:szCs w:val="28"/>
        </w:rPr>
      </w:pPr>
      <w:ins w:id="2" w:author="Amy Manocchi" w:date="2015-06-09T15:44:00Z">
        <w:r w:rsidRPr="00B159EB">
          <w:rPr>
            <w:rFonts w:ascii="Times New Roman" w:hAnsi="Times New Roman"/>
            <w:b/>
            <w:bCs/>
            <w:sz w:val="28"/>
            <w:szCs w:val="28"/>
          </w:rPr>
          <w:t>Principles:</w:t>
        </w:r>
      </w:ins>
    </w:p>
    <w:p w14:paraId="0D326881" w14:textId="77777777" w:rsidR="0018164D" w:rsidRDefault="0018164D" w:rsidP="00DF172E">
      <w:pPr>
        <w:autoSpaceDE w:val="0"/>
        <w:autoSpaceDN w:val="0"/>
        <w:adjustRightInd w:val="0"/>
        <w:spacing w:after="0" w:line="240" w:lineRule="auto"/>
        <w:rPr>
          <w:rFonts w:ascii="Times New Roman" w:hAnsi="Times New Roman"/>
          <w:bCs/>
          <w:sz w:val="24"/>
          <w:szCs w:val="24"/>
        </w:rPr>
      </w:pPr>
    </w:p>
    <w:p w14:paraId="61DFC6BF" w14:textId="77777777" w:rsidR="00995F44" w:rsidRDefault="00995F44" w:rsidP="00DF172E">
      <w:pPr>
        <w:autoSpaceDE w:val="0"/>
        <w:autoSpaceDN w:val="0"/>
        <w:adjustRightInd w:val="0"/>
        <w:spacing w:after="0" w:line="240" w:lineRule="auto"/>
        <w:rPr>
          <w:rFonts w:ascii="Times New Roman" w:hAnsi="Times New Roman"/>
          <w:bCs/>
          <w:sz w:val="24"/>
          <w:szCs w:val="24"/>
        </w:rPr>
      </w:pPr>
      <w:commentRangeStart w:id="3"/>
      <w:r>
        <w:rPr>
          <w:rFonts w:ascii="Times New Roman" w:hAnsi="Times New Roman"/>
          <w:bCs/>
          <w:sz w:val="24"/>
          <w:szCs w:val="24"/>
        </w:rPr>
        <w:t>The B-H curve of a magnetic element</w:t>
      </w:r>
      <w:r w:rsidR="00F202EE">
        <w:rPr>
          <w:rFonts w:ascii="Times New Roman" w:hAnsi="Times New Roman"/>
          <w:bCs/>
          <w:sz w:val="24"/>
          <w:szCs w:val="24"/>
        </w:rPr>
        <w:t>,</w:t>
      </w:r>
      <w:r>
        <w:rPr>
          <w:rFonts w:ascii="Times New Roman" w:hAnsi="Times New Roman"/>
          <w:bCs/>
          <w:sz w:val="24"/>
          <w:szCs w:val="24"/>
        </w:rPr>
        <w:t xml:space="preserve"> </w:t>
      </w:r>
      <w:commentRangeEnd w:id="3"/>
      <w:r w:rsidR="0018164D">
        <w:rPr>
          <w:rStyle w:val="CommentReference"/>
        </w:rPr>
        <w:commentReference w:id="3"/>
      </w:r>
      <w:r>
        <w:rPr>
          <w:rFonts w:ascii="Times New Roman" w:hAnsi="Times New Roman"/>
          <w:bCs/>
          <w:sz w:val="24"/>
          <w:szCs w:val="24"/>
        </w:rPr>
        <w:t>such as an inductor or transformer</w:t>
      </w:r>
      <w:r w:rsidR="00F202EE">
        <w:rPr>
          <w:rFonts w:ascii="Times New Roman" w:hAnsi="Times New Roman"/>
          <w:bCs/>
          <w:sz w:val="24"/>
          <w:szCs w:val="24"/>
        </w:rPr>
        <w:t>,</w:t>
      </w:r>
      <w:ins w:id="4" w:author="HuskyPC" w:date="2015-06-15T18:04:00Z">
        <w:r w:rsidR="00B74070">
          <w:rPr>
            <w:rFonts w:ascii="Times New Roman" w:hAnsi="Times New Roman"/>
            <w:bCs/>
            <w:sz w:val="24"/>
            <w:szCs w:val="24"/>
          </w:rPr>
          <w:t xml:space="preserve"> is a characteristic of the magnetic material forming the core around which windings are wrapped. This characteristic provides information about the magnetic flux density that the core can handle with respect to the current flowing in the windings. It also provides information about limits before the core is magnetically saturated, i.e. when pushing more current through the coil leads to no further magnetic flux f</w:t>
        </w:r>
      </w:ins>
      <w:ins w:id="5" w:author="HuskyPC" w:date="2015-06-15T18:06:00Z">
        <w:r w:rsidR="00B74070">
          <w:rPr>
            <w:rFonts w:ascii="Times New Roman" w:hAnsi="Times New Roman"/>
            <w:bCs/>
            <w:sz w:val="24"/>
            <w:szCs w:val="24"/>
          </w:rPr>
          <w:t>low. The curve</w:t>
        </w:r>
      </w:ins>
      <w:r>
        <w:rPr>
          <w:rFonts w:ascii="Times New Roman" w:hAnsi="Times New Roman"/>
          <w:bCs/>
          <w:sz w:val="24"/>
          <w:szCs w:val="24"/>
        </w:rPr>
        <w:t xml:space="preserve"> can be identified using a simple circuit. Using Ampere’s law, the magnetic flux intensity (</w:t>
      </w:r>
      <w:r w:rsidRPr="00995F44">
        <w:rPr>
          <w:rFonts w:ascii="Times New Roman" w:hAnsi="Times New Roman"/>
          <w:bCs/>
          <w:i/>
          <w:sz w:val="24"/>
          <w:szCs w:val="24"/>
        </w:rPr>
        <w:t>H</w:t>
      </w:r>
      <w:r>
        <w:rPr>
          <w:rFonts w:ascii="Times New Roman" w:hAnsi="Times New Roman"/>
          <w:bCs/>
          <w:sz w:val="24"/>
          <w:szCs w:val="24"/>
        </w:rPr>
        <w:t xml:space="preserve">) is proportional to the current in a coil; </w:t>
      </w:r>
      <w:r w:rsidR="00F202EE">
        <w:rPr>
          <w:rFonts w:ascii="Times New Roman" w:hAnsi="Times New Roman"/>
          <w:bCs/>
          <w:sz w:val="24"/>
          <w:szCs w:val="24"/>
        </w:rPr>
        <w:t>f</w:t>
      </w:r>
      <w:r>
        <w:rPr>
          <w:rFonts w:ascii="Times New Roman" w:hAnsi="Times New Roman"/>
          <w:bCs/>
          <w:sz w:val="24"/>
          <w:szCs w:val="24"/>
        </w:rPr>
        <w:t xml:space="preserve">or example, for a single </w:t>
      </w:r>
      <w:r>
        <w:rPr>
          <w:rFonts w:ascii="Times New Roman" w:hAnsi="Times New Roman"/>
          <w:bCs/>
          <w:i/>
          <w:sz w:val="24"/>
          <w:szCs w:val="24"/>
        </w:rPr>
        <w:t>N</w:t>
      </w:r>
      <w:r>
        <w:rPr>
          <w:rFonts w:ascii="Times New Roman" w:hAnsi="Times New Roman"/>
          <w:bCs/>
          <w:sz w:val="24"/>
          <w:szCs w:val="24"/>
        </w:rPr>
        <w:t>-turn coil carrying a current (</w:t>
      </w:r>
      <w:proofErr w:type="spellStart"/>
      <w:r w:rsidR="00460BCA">
        <w:rPr>
          <w:rFonts w:ascii="Times New Roman" w:hAnsi="Times New Roman"/>
          <w:bCs/>
          <w:i/>
          <w:sz w:val="24"/>
          <w:szCs w:val="24"/>
        </w:rPr>
        <w:t>i</w:t>
      </w:r>
      <w:proofErr w:type="spellEnd"/>
      <w:r>
        <w:rPr>
          <w:rFonts w:ascii="Times New Roman" w:hAnsi="Times New Roman"/>
          <w:bCs/>
          <w:sz w:val="24"/>
          <w:szCs w:val="24"/>
        </w:rPr>
        <w:t>) wrapped around a core of average length (</w:t>
      </w:r>
      <w:r>
        <w:rPr>
          <w:rFonts w:ascii="Times New Roman" w:hAnsi="Times New Roman"/>
          <w:bCs/>
          <w:i/>
          <w:sz w:val="24"/>
          <w:szCs w:val="24"/>
        </w:rPr>
        <w:t>l</w:t>
      </w:r>
      <w:r>
        <w:rPr>
          <w:rFonts w:ascii="Times New Roman" w:hAnsi="Times New Roman"/>
          <w:bCs/>
          <w:sz w:val="24"/>
          <w:szCs w:val="24"/>
        </w:rPr>
        <w:t>)</w:t>
      </w:r>
      <w:r w:rsidR="00460BCA">
        <w:rPr>
          <w:rFonts w:ascii="Times New Roman" w:hAnsi="Times New Roman"/>
          <w:bCs/>
          <w:sz w:val="24"/>
          <w:szCs w:val="24"/>
        </w:rPr>
        <w:t xml:space="preserve"> and cross-sectional area (</w:t>
      </w:r>
      <w:r w:rsidR="00460BCA">
        <w:rPr>
          <w:rFonts w:ascii="Times New Roman" w:hAnsi="Times New Roman"/>
          <w:bCs/>
          <w:i/>
          <w:sz w:val="24"/>
          <w:szCs w:val="24"/>
        </w:rPr>
        <w:t>A</w:t>
      </w:r>
      <w:r w:rsidR="00460BCA">
        <w:rPr>
          <w:rFonts w:ascii="Times New Roman" w:hAnsi="Times New Roman"/>
          <w:bCs/>
          <w:sz w:val="24"/>
          <w:szCs w:val="24"/>
        </w:rPr>
        <w:t>)</w:t>
      </w:r>
      <w:r>
        <w:rPr>
          <w:rFonts w:ascii="Times New Roman" w:hAnsi="Times New Roman"/>
          <w:bCs/>
          <w:sz w:val="24"/>
          <w:szCs w:val="24"/>
        </w:rPr>
        <w:t>, Ampere’s law yields</w:t>
      </w:r>
      <w:r w:rsidR="00460BCA">
        <w:rPr>
          <w:rFonts w:ascii="Times New Roman" w:hAnsi="Times New Roman"/>
          <w:bCs/>
          <w:sz w:val="24"/>
          <w:szCs w:val="24"/>
        </w:rPr>
        <w:t>,</w:t>
      </w:r>
    </w:p>
    <w:p w14:paraId="60D87BD4" w14:textId="77777777" w:rsidR="00F730DD" w:rsidRDefault="00F730DD" w:rsidP="00DF172E">
      <w:pPr>
        <w:autoSpaceDE w:val="0"/>
        <w:autoSpaceDN w:val="0"/>
        <w:adjustRightInd w:val="0"/>
        <w:spacing w:after="0" w:line="240" w:lineRule="auto"/>
        <w:rPr>
          <w:rFonts w:ascii="Times New Roman" w:hAnsi="Times New Roman"/>
          <w:bCs/>
          <w:sz w:val="24"/>
          <w:szCs w:val="24"/>
        </w:rPr>
      </w:pPr>
    </w:p>
    <w:p w14:paraId="6C136A2D" w14:textId="77777777" w:rsidR="00F730DD" w:rsidRDefault="00460BCA" w:rsidP="00DF172E">
      <w:pPr>
        <w:autoSpaceDE w:val="0"/>
        <w:autoSpaceDN w:val="0"/>
        <w:adjustRightInd w:val="0"/>
        <w:spacing w:after="0" w:line="240" w:lineRule="auto"/>
        <w:jc w:val="center"/>
        <w:rPr>
          <w:rFonts w:ascii="Times New Roman" w:hAnsi="Times New Roman"/>
          <w:b/>
          <w:bCs/>
          <w:sz w:val="24"/>
          <w:szCs w:val="24"/>
        </w:rPr>
      </w:pPr>
      <w:r w:rsidRPr="00995F44">
        <w:rPr>
          <w:rFonts w:ascii="Times New Roman" w:hAnsi="Times New Roman"/>
          <w:b/>
          <w:bCs/>
          <w:position w:val="-24"/>
          <w:sz w:val="24"/>
          <w:szCs w:val="24"/>
        </w:rPr>
        <w:object w:dxaOrig="820" w:dyaOrig="620" w14:anchorId="09AEF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1.5pt" o:ole="">
            <v:imagedata r:id="rId10" o:title=""/>
          </v:shape>
          <o:OLEObject Type="Embed" ProgID="Equation.3" ShapeID="_x0000_i1025" DrawAspect="Content" ObjectID="_1495961123" r:id="rId11"/>
        </w:object>
      </w:r>
    </w:p>
    <w:p w14:paraId="3FDD2B58" w14:textId="77777777" w:rsidR="00995F44" w:rsidRDefault="00995F44" w:rsidP="00DF172E">
      <w:pPr>
        <w:autoSpaceDE w:val="0"/>
        <w:autoSpaceDN w:val="0"/>
        <w:adjustRightInd w:val="0"/>
        <w:spacing w:after="0" w:line="240" w:lineRule="auto"/>
        <w:jc w:val="center"/>
        <w:rPr>
          <w:rFonts w:ascii="Times New Roman" w:hAnsi="Times New Roman"/>
          <w:bCs/>
          <w:sz w:val="24"/>
          <w:szCs w:val="24"/>
        </w:rPr>
      </w:pPr>
    </w:p>
    <w:p w14:paraId="22D4B77F" w14:textId="77777777" w:rsidR="00460BCA" w:rsidRDefault="00460BCA"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Also, the voltage </w:t>
      </w:r>
      <w:r w:rsidR="00E44E00">
        <w:rPr>
          <w:rFonts w:ascii="Times New Roman" w:hAnsi="Times New Roman"/>
          <w:bCs/>
          <w:sz w:val="24"/>
          <w:szCs w:val="24"/>
        </w:rPr>
        <w:t>across the coil</w:t>
      </w:r>
      <w:r>
        <w:rPr>
          <w:rFonts w:ascii="Times New Roman" w:hAnsi="Times New Roman"/>
          <w:bCs/>
          <w:sz w:val="24"/>
          <w:szCs w:val="24"/>
        </w:rPr>
        <w:t xml:space="preserve"> (</w:t>
      </w:r>
      <w:r>
        <w:rPr>
          <w:rFonts w:ascii="Times New Roman" w:hAnsi="Times New Roman"/>
          <w:bCs/>
          <w:i/>
          <w:sz w:val="24"/>
          <w:szCs w:val="24"/>
        </w:rPr>
        <w:t>v</w:t>
      </w:r>
      <w:r>
        <w:rPr>
          <w:rFonts w:ascii="Times New Roman" w:hAnsi="Times New Roman"/>
          <w:bCs/>
          <w:sz w:val="24"/>
          <w:szCs w:val="24"/>
        </w:rPr>
        <w:t xml:space="preserve">) can be determined by the flux rate of change </w:t>
      </w:r>
      <w:r>
        <w:rPr>
          <w:rFonts w:ascii="Times New Roman" w:hAnsi="Times New Roman"/>
          <w:bCs/>
          <w:i/>
          <w:sz w:val="24"/>
          <w:szCs w:val="24"/>
        </w:rPr>
        <w:t>dφ/dt</w:t>
      </w:r>
      <w:r>
        <w:rPr>
          <w:rFonts w:ascii="Times New Roman" w:hAnsi="Times New Roman"/>
          <w:bCs/>
          <w:sz w:val="24"/>
          <w:szCs w:val="24"/>
        </w:rPr>
        <w:t xml:space="preserve"> using Faraday’s law. For the same coil described </w:t>
      </w:r>
      <w:r w:rsidR="00F730DD">
        <w:rPr>
          <w:rFonts w:ascii="Times New Roman" w:hAnsi="Times New Roman"/>
          <w:bCs/>
          <w:sz w:val="24"/>
          <w:szCs w:val="24"/>
        </w:rPr>
        <w:t>previously</w:t>
      </w:r>
      <w:r>
        <w:rPr>
          <w:rFonts w:ascii="Times New Roman" w:hAnsi="Times New Roman"/>
          <w:bCs/>
          <w:sz w:val="24"/>
          <w:szCs w:val="24"/>
        </w:rPr>
        <w:t>,</w:t>
      </w:r>
    </w:p>
    <w:p w14:paraId="55904586" w14:textId="77777777" w:rsidR="00F730DD" w:rsidRDefault="00F730DD" w:rsidP="00DF172E">
      <w:pPr>
        <w:autoSpaceDE w:val="0"/>
        <w:autoSpaceDN w:val="0"/>
        <w:adjustRightInd w:val="0"/>
        <w:spacing w:after="0" w:line="240" w:lineRule="auto"/>
        <w:rPr>
          <w:rFonts w:ascii="Times New Roman" w:hAnsi="Times New Roman"/>
          <w:bCs/>
          <w:sz w:val="24"/>
          <w:szCs w:val="24"/>
        </w:rPr>
      </w:pPr>
    </w:p>
    <w:p w14:paraId="1AC7FCF9" w14:textId="77777777" w:rsidR="00F730DD" w:rsidRDefault="00C375F8" w:rsidP="00DF172E">
      <w:pPr>
        <w:autoSpaceDE w:val="0"/>
        <w:autoSpaceDN w:val="0"/>
        <w:adjustRightInd w:val="0"/>
        <w:spacing w:after="0" w:line="240" w:lineRule="auto"/>
        <w:jc w:val="center"/>
        <w:rPr>
          <w:rFonts w:ascii="Times New Roman" w:hAnsi="Times New Roman"/>
          <w:b/>
          <w:bCs/>
          <w:sz w:val="24"/>
          <w:szCs w:val="24"/>
        </w:rPr>
      </w:pPr>
      <w:r w:rsidRPr="00995F44">
        <w:rPr>
          <w:rFonts w:ascii="Times New Roman" w:hAnsi="Times New Roman"/>
          <w:b/>
          <w:bCs/>
          <w:position w:val="-24"/>
          <w:sz w:val="24"/>
          <w:szCs w:val="24"/>
        </w:rPr>
        <w:object w:dxaOrig="1120" w:dyaOrig="620" w14:anchorId="18761E18">
          <v:shape id="_x0000_i1026" type="#_x0000_t75" style="width:55.5pt;height:31.5pt" o:ole="">
            <v:imagedata r:id="rId12" o:title=""/>
          </v:shape>
          <o:OLEObject Type="Embed" ProgID="Equation.3" ShapeID="_x0000_i1026" DrawAspect="Content" ObjectID="_1495961124" r:id="rId13"/>
        </w:object>
      </w:r>
    </w:p>
    <w:p w14:paraId="0540A764" w14:textId="77777777" w:rsidR="00460BCA" w:rsidRDefault="00460BCA" w:rsidP="00DF172E">
      <w:pPr>
        <w:autoSpaceDE w:val="0"/>
        <w:autoSpaceDN w:val="0"/>
        <w:adjustRightInd w:val="0"/>
        <w:spacing w:after="0" w:line="240" w:lineRule="auto"/>
        <w:jc w:val="center"/>
        <w:rPr>
          <w:rFonts w:ascii="Times New Roman" w:hAnsi="Times New Roman"/>
          <w:bCs/>
          <w:sz w:val="24"/>
          <w:szCs w:val="24"/>
        </w:rPr>
      </w:pPr>
    </w:p>
    <w:p w14:paraId="1C624D05" w14:textId="77777777" w:rsidR="00460BCA" w:rsidRDefault="00460BCA"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The flux density (</w:t>
      </w:r>
      <w:r>
        <w:rPr>
          <w:rFonts w:ascii="Times New Roman" w:hAnsi="Times New Roman"/>
          <w:bCs/>
          <w:i/>
          <w:sz w:val="24"/>
          <w:szCs w:val="24"/>
        </w:rPr>
        <w:t>B</w:t>
      </w:r>
      <w:r>
        <w:rPr>
          <w:rFonts w:ascii="Times New Roman" w:hAnsi="Times New Roman"/>
          <w:bCs/>
          <w:sz w:val="24"/>
          <w:szCs w:val="24"/>
        </w:rPr>
        <w:t>) is also defined as,</w:t>
      </w:r>
    </w:p>
    <w:p w14:paraId="02317A4F" w14:textId="77777777" w:rsidR="00F730DD" w:rsidRDefault="00F730DD" w:rsidP="00DF172E">
      <w:pPr>
        <w:autoSpaceDE w:val="0"/>
        <w:autoSpaceDN w:val="0"/>
        <w:adjustRightInd w:val="0"/>
        <w:spacing w:after="0" w:line="240" w:lineRule="auto"/>
        <w:rPr>
          <w:rFonts w:ascii="Times New Roman" w:hAnsi="Times New Roman"/>
          <w:bCs/>
          <w:sz w:val="24"/>
          <w:szCs w:val="24"/>
        </w:rPr>
      </w:pPr>
    </w:p>
    <w:p w14:paraId="3F2DD2BC" w14:textId="77777777" w:rsidR="00F730DD" w:rsidRDefault="00C375F8" w:rsidP="00DF172E">
      <w:pPr>
        <w:autoSpaceDE w:val="0"/>
        <w:autoSpaceDN w:val="0"/>
        <w:adjustRightInd w:val="0"/>
        <w:spacing w:after="0" w:line="240" w:lineRule="auto"/>
        <w:jc w:val="center"/>
        <w:rPr>
          <w:rFonts w:ascii="Times New Roman" w:hAnsi="Times New Roman"/>
          <w:b/>
          <w:bCs/>
          <w:sz w:val="24"/>
          <w:szCs w:val="24"/>
        </w:rPr>
      </w:pPr>
      <w:r w:rsidRPr="00C375F8">
        <w:rPr>
          <w:rFonts w:ascii="Times New Roman" w:hAnsi="Times New Roman"/>
          <w:b/>
          <w:bCs/>
          <w:position w:val="-24"/>
          <w:sz w:val="24"/>
          <w:szCs w:val="24"/>
        </w:rPr>
        <w:object w:dxaOrig="680" w:dyaOrig="620" w14:anchorId="066D41B5">
          <v:shape id="_x0000_i1027" type="#_x0000_t75" style="width:33.75pt;height:31.5pt" o:ole="">
            <v:imagedata r:id="rId14" o:title=""/>
          </v:shape>
          <o:OLEObject Type="Embed" ProgID="Equation.3" ShapeID="_x0000_i1027" DrawAspect="Content" ObjectID="_1495961125" r:id="rId15"/>
        </w:object>
      </w:r>
    </w:p>
    <w:p w14:paraId="5BFA4C51" w14:textId="77777777" w:rsidR="00460BCA" w:rsidRDefault="00460BCA" w:rsidP="00DF172E">
      <w:pPr>
        <w:autoSpaceDE w:val="0"/>
        <w:autoSpaceDN w:val="0"/>
        <w:adjustRightInd w:val="0"/>
        <w:spacing w:after="0" w:line="240" w:lineRule="auto"/>
        <w:rPr>
          <w:rFonts w:ascii="Times New Roman" w:hAnsi="Times New Roman"/>
          <w:bCs/>
          <w:sz w:val="24"/>
          <w:szCs w:val="24"/>
        </w:rPr>
      </w:pPr>
    </w:p>
    <w:p w14:paraId="2C4E9DFD" w14:textId="77777777" w:rsidR="00460BCA" w:rsidRDefault="00460BCA"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which can thus be written as,</w:t>
      </w:r>
    </w:p>
    <w:p w14:paraId="5F0FAF3A" w14:textId="77777777" w:rsidR="00F730DD" w:rsidRDefault="00F730DD" w:rsidP="00DF172E">
      <w:pPr>
        <w:autoSpaceDE w:val="0"/>
        <w:autoSpaceDN w:val="0"/>
        <w:adjustRightInd w:val="0"/>
        <w:spacing w:after="0" w:line="240" w:lineRule="auto"/>
        <w:rPr>
          <w:rFonts w:ascii="Times New Roman" w:hAnsi="Times New Roman"/>
          <w:bCs/>
          <w:sz w:val="24"/>
          <w:szCs w:val="24"/>
        </w:rPr>
      </w:pPr>
    </w:p>
    <w:p w14:paraId="77C22660" w14:textId="77777777" w:rsidR="00F730DD" w:rsidRDefault="00C375F8" w:rsidP="00DF172E">
      <w:pPr>
        <w:autoSpaceDE w:val="0"/>
        <w:autoSpaceDN w:val="0"/>
        <w:adjustRightInd w:val="0"/>
        <w:spacing w:after="0" w:line="240" w:lineRule="auto"/>
        <w:jc w:val="center"/>
        <w:rPr>
          <w:rFonts w:ascii="Times New Roman" w:hAnsi="Times New Roman"/>
          <w:b/>
          <w:bCs/>
          <w:sz w:val="24"/>
          <w:szCs w:val="24"/>
        </w:rPr>
      </w:pPr>
      <w:r w:rsidRPr="00460BCA">
        <w:rPr>
          <w:rFonts w:ascii="Times New Roman" w:hAnsi="Times New Roman"/>
          <w:b/>
          <w:bCs/>
          <w:position w:val="-24"/>
          <w:sz w:val="24"/>
          <w:szCs w:val="24"/>
        </w:rPr>
        <w:object w:dxaOrig="1359" w:dyaOrig="620" w14:anchorId="287E7F11">
          <v:shape id="_x0000_i1028" type="#_x0000_t75" style="width:68.25pt;height:31.5pt" o:ole="">
            <v:imagedata r:id="rId16" o:title=""/>
          </v:shape>
          <o:OLEObject Type="Embed" ProgID="Equation.3" ShapeID="_x0000_i1028" DrawAspect="Content" ObjectID="_1495961126" r:id="rId17"/>
        </w:object>
      </w:r>
      <w:r w:rsidR="00460BCA">
        <w:rPr>
          <w:rFonts w:ascii="Times New Roman" w:hAnsi="Times New Roman"/>
          <w:b/>
          <w:bCs/>
          <w:sz w:val="24"/>
          <w:szCs w:val="24"/>
        </w:rPr>
        <w:tab/>
      </w:r>
    </w:p>
    <w:p w14:paraId="6E4716B3" w14:textId="77777777" w:rsidR="00460BCA" w:rsidRDefault="00460BCA" w:rsidP="00DF172E">
      <w:pPr>
        <w:autoSpaceDE w:val="0"/>
        <w:autoSpaceDN w:val="0"/>
        <w:adjustRightInd w:val="0"/>
        <w:spacing w:after="0" w:line="240" w:lineRule="auto"/>
        <w:jc w:val="center"/>
        <w:rPr>
          <w:rFonts w:ascii="Times New Roman" w:hAnsi="Times New Roman"/>
          <w:bCs/>
          <w:sz w:val="24"/>
          <w:szCs w:val="24"/>
        </w:rPr>
      </w:pPr>
    </w:p>
    <w:p w14:paraId="383ECB89" w14:textId="77777777" w:rsidR="00460BCA" w:rsidRDefault="00460BCA"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Therefore, to estimate the B-H curve of a material, </w:t>
      </w:r>
      <w:r w:rsidRPr="00460BCA">
        <w:rPr>
          <w:rFonts w:ascii="Times New Roman" w:hAnsi="Times New Roman"/>
          <w:bCs/>
          <w:i/>
          <w:sz w:val="24"/>
          <w:szCs w:val="24"/>
        </w:rPr>
        <w:t>i</w:t>
      </w:r>
      <w:r>
        <w:rPr>
          <w:rFonts w:ascii="Times New Roman" w:hAnsi="Times New Roman"/>
          <w:bCs/>
          <w:sz w:val="24"/>
          <w:szCs w:val="24"/>
        </w:rPr>
        <w:t xml:space="preserve"> and the time-integral of </w:t>
      </w:r>
      <w:r>
        <w:rPr>
          <w:rFonts w:ascii="Times New Roman" w:hAnsi="Times New Roman"/>
          <w:bCs/>
          <w:i/>
          <w:sz w:val="24"/>
          <w:szCs w:val="24"/>
        </w:rPr>
        <w:t>v</w:t>
      </w:r>
      <w:r>
        <w:rPr>
          <w:rFonts w:ascii="Times New Roman" w:hAnsi="Times New Roman"/>
          <w:bCs/>
          <w:sz w:val="24"/>
          <w:szCs w:val="24"/>
        </w:rPr>
        <w:t xml:space="preserve"> can be used. Scaling back to the actual </w:t>
      </w:r>
      <w:r>
        <w:rPr>
          <w:rFonts w:ascii="Times New Roman" w:hAnsi="Times New Roman"/>
          <w:bCs/>
          <w:i/>
          <w:sz w:val="24"/>
          <w:szCs w:val="24"/>
        </w:rPr>
        <w:t xml:space="preserve">B </w:t>
      </w:r>
      <w:r>
        <w:rPr>
          <w:rFonts w:ascii="Times New Roman" w:hAnsi="Times New Roman"/>
          <w:bCs/>
          <w:sz w:val="24"/>
          <w:szCs w:val="24"/>
        </w:rPr>
        <w:t xml:space="preserve">and </w:t>
      </w:r>
      <w:r>
        <w:rPr>
          <w:rFonts w:ascii="Times New Roman" w:hAnsi="Times New Roman"/>
          <w:bCs/>
          <w:i/>
          <w:sz w:val="24"/>
          <w:szCs w:val="24"/>
        </w:rPr>
        <w:t>H</w:t>
      </w:r>
      <w:r>
        <w:rPr>
          <w:rFonts w:ascii="Times New Roman" w:hAnsi="Times New Roman"/>
          <w:bCs/>
          <w:sz w:val="24"/>
          <w:szCs w:val="24"/>
        </w:rPr>
        <w:t xml:space="preserve"> quantities is possible when </w:t>
      </w:r>
      <w:r>
        <w:rPr>
          <w:rFonts w:ascii="Times New Roman" w:hAnsi="Times New Roman"/>
          <w:bCs/>
          <w:i/>
          <w:sz w:val="24"/>
          <w:szCs w:val="24"/>
        </w:rPr>
        <w:t>N</w:t>
      </w:r>
      <w:r>
        <w:rPr>
          <w:rFonts w:ascii="Times New Roman" w:hAnsi="Times New Roman"/>
          <w:bCs/>
          <w:sz w:val="24"/>
          <w:szCs w:val="24"/>
        </w:rPr>
        <w:t xml:space="preserve">, </w:t>
      </w:r>
      <w:r>
        <w:rPr>
          <w:rFonts w:ascii="Times New Roman" w:hAnsi="Times New Roman"/>
          <w:bCs/>
          <w:i/>
          <w:sz w:val="24"/>
          <w:szCs w:val="24"/>
        </w:rPr>
        <w:t>l</w:t>
      </w:r>
      <w:r>
        <w:rPr>
          <w:rFonts w:ascii="Times New Roman" w:hAnsi="Times New Roman"/>
          <w:bCs/>
          <w:sz w:val="24"/>
          <w:szCs w:val="24"/>
        </w:rPr>
        <w:t xml:space="preserve">, and </w:t>
      </w:r>
      <w:r>
        <w:rPr>
          <w:rFonts w:ascii="Times New Roman" w:hAnsi="Times New Roman"/>
          <w:bCs/>
          <w:i/>
          <w:sz w:val="24"/>
          <w:szCs w:val="24"/>
        </w:rPr>
        <w:t>A</w:t>
      </w:r>
      <w:r>
        <w:rPr>
          <w:rFonts w:ascii="Times New Roman" w:hAnsi="Times New Roman"/>
          <w:bCs/>
          <w:sz w:val="24"/>
          <w:szCs w:val="24"/>
        </w:rPr>
        <w:t xml:space="preserve"> are known. </w:t>
      </w:r>
    </w:p>
    <w:p w14:paraId="5C132002" w14:textId="77777777" w:rsidR="0025231B" w:rsidRDefault="0025231B" w:rsidP="00DF172E">
      <w:pPr>
        <w:autoSpaceDE w:val="0"/>
        <w:autoSpaceDN w:val="0"/>
        <w:adjustRightInd w:val="0"/>
        <w:spacing w:after="0" w:line="240" w:lineRule="auto"/>
        <w:rPr>
          <w:rFonts w:ascii="Times New Roman" w:hAnsi="Times New Roman"/>
          <w:bCs/>
          <w:sz w:val="24"/>
          <w:szCs w:val="24"/>
        </w:rPr>
      </w:pPr>
    </w:p>
    <w:p w14:paraId="64BFD360" w14:textId="77777777" w:rsidR="0025231B" w:rsidRDefault="0025231B"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lastRenderedPageBreak/>
        <w:t xml:space="preserve">In order to measure the time-integral of </w:t>
      </w:r>
      <w:r>
        <w:rPr>
          <w:rFonts w:ascii="Times New Roman" w:hAnsi="Times New Roman"/>
          <w:bCs/>
          <w:i/>
          <w:sz w:val="24"/>
          <w:szCs w:val="24"/>
        </w:rPr>
        <w:t>v</w:t>
      </w:r>
      <w:r>
        <w:rPr>
          <w:rFonts w:ascii="Times New Roman" w:hAnsi="Times New Roman"/>
          <w:bCs/>
          <w:sz w:val="24"/>
          <w:szCs w:val="24"/>
        </w:rPr>
        <w:t xml:space="preserve">, a simple R-C circuit in parallel with the coil can be used </w:t>
      </w:r>
      <w:r w:rsidR="003A3F75">
        <w:rPr>
          <w:rFonts w:ascii="Times New Roman" w:hAnsi="Times New Roman"/>
          <w:bCs/>
          <w:sz w:val="24"/>
          <w:szCs w:val="24"/>
        </w:rPr>
        <w:t>(</w:t>
      </w:r>
      <w:r w:rsidR="003A3F75">
        <w:rPr>
          <w:rFonts w:ascii="Times New Roman" w:hAnsi="Times New Roman"/>
          <w:b/>
          <w:bCs/>
          <w:sz w:val="24"/>
          <w:szCs w:val="24"/>
        </w:rPr>
        <w:t>Figure 1</w:t>
      </w:r>
      <w:r w:rsidR="003A3F75">
        <w:rPr>
          <w:rFonts w:ascii="Times New Roman" w:hAnsi="Times New Roman"/>
          <w:bCs/>
          <w:sz w:val="24"/>
          <w:szCs w:val="24"/>
        </w:rPr>
        <w:t>)</w:t>
      </w:r>
      <w:r>
        <w:rPr>
          <w:rFonts w:ascii="Times New Roman" w:hAnsi="Times New Roman"/>
          <w:bCs/>
          <w:sz w:val="24"/>
          <w:szCs w:val="24"/>
        </w:rPr>
        <w:t>. The R-C divider should have R &gt;&gt; X</w:t>
      </w:r>
      <w:r w:rsidRPr="0025231B">
        <w:rPr>
          <w:rFonts w:ascii="Times New Roman" w:hAnsi="Times New Roman"/>
          <w:bCs/>
          <w:sz w:val="24"/>
          <w:szCs w:val="24"/>
          <w:vertAlign w:val="subscript"/>
        </w:rPr>
        <w:t>C</w:t>
      </w:r>
      <w:r>
        <w:rPr>
          <w:rFonts w:ascii="Times New Roman" w:hAnsi="Times New Roman"/>
          <w:bCs/>
          <w:sz w:val="24"/>
          <w:szCs w:val="24"/>
        </w:rPr>
        <w:t xml:space="preserve"> at the operating frequency so that </w:t>
      </w:r>
      <w:r>
        <w:rPr>
          <w:rFonts w:ascii="Times New Roman" w:hAnsi="Times New Roman"/>
          <w:bCs/>
          <w:i/>
          <w:sz w:val="24"/>
          <w:szCs w:val="24"/>
        </w:rPr>
        <w:t>v</w:t>
      </w:r>
      <w:r w:rsidRPr="0025231B">
        <w:rPr>
          <w:rFonts w:ascii="Times New Roman" w:hAnsi="Times New Roman"/>
          <w:bCs/>
          <w:i/>
          <w:sz w:val="24"/>
          <w:szCs w:val="24"/>
          <w:vertAlign w:val="subscript"/>
        </w:rPr>
        <w:t>R</w:t>
      </w:r>
      <w:r>
        <w:rPr>
          <w:rFonts w:ascii="Times New Roman" w:hAnsi="Times New Roman"/>
          <w:bCs/>
          <w:sz w:val="24"/>
          <w:szCs w:val="24"/>
        </w:rPr>
        <w:t>≈</w:t>
      </w:r>
      <w:r w:rsidRPr="0025231B">
        <w:rPr>
          <w:rFonts w:ascii="Times New Roman" w:hAnsi="Times New Roman"/>
          <w:bCs/>
          <w:i/>
          <w:sz w:val="24"/>
          <w:szCs w:val="24"/>
        </w:rPr>
        <w:t>v</w:t>
      </w:r>
      <w:r>
        <w:rPr>
          <w:rFonts w:ascii="Times New Roman" w:hAnsi="Times New Roman"/>
          <w:bCs/>
          <w:sz w:val="24"/>
          <w:szCs w:val="24"/>
        </w:rPr>
        <w:t xml:space="preserve">. Using this assumption, measuring the capacitor voltage </w:t>
      </w:r>
      <w:r>
        <w:rPr>
          <w:rFonts w:ascii="Times New Roman" w:hAnsi="Times New Roman"/>
          <w:bCs/>
          <w:i/>
          <w:sz w:val="24"/>
          <w:szCs w:val="24"/>
        </w:rPr>
        <w:t>v</w:t>
      </w:r>
      <w:r w:rsidRPr="0025231B">
        <w:rPr>
          <w:rFonts w:ascii="Times New Roman" w:hAnsi="Times New Roman"/>
          <w:bCs/>
          <w:i/>
          <w:sz w:val="24"/>
          <w:szCs w:val="24"/>
          <w:vertAlign w:val="subscript"/>
        </w:rPr>
        <w:t>C</w:t>
      </w:r>
      <w:r>
        <w:rPr>
          <w:rFonts w:ascii="Times New Roman" w:hAnsi="Times New Roman"/>
          <w:bCs/>
          <w:sz w:val="24"/>
          <w:szCs w:val="24"/>
        </w:rPr>
        <w:t xml:space="preserve"> gives a reasonable approximation of the time integral of </w:t>
      </w:r>
      <w:r>
        <w:rPr>
          <w:rFonts w:ascii="Times New Roman" w:hAnsi="Times New Roman"/>
          <w:bCs/>
          <w:i/>
          <w:sz w:val="24"/>
          <w:szCs w:val="24"/>
        </w:rPr>
        <w:t>v</w:t>
      </w:r>
      <w:r>
        <w:rPr>
          <w:rFonts w:ascii="Times New Roman" w:hAnsi="Times New Roman"/>
          <w:bCs/>
          <w:sz w:val="24"/>
          <w:szCs w:val="24"/>
        </w:rPr>
        <w:t xml:space="preserve"> since, </w:t>
      </w:r>
    </w:p>
    <w:p w14:paraId="2E1D043C" w14:textId="77777777" w:rsidR="003A3F75" w:rsidRDefault="003A3F75" w:rsidP="00DF172E">
      <w:pPr>
        <w:autoSpaceDE w:val="0"/>
        <w:autoSpaceDN w:val="0"/>
        <w:adjustRightInd w:val="0"/>
        <w:spacing w:after="0" w:line="240" w:lineRule="auto"/>
        <w:rPr>
          <w:rFonts w:ascii="Times New Roman" w:hAnsi="Times New Roman"/>
          <w:bCs/>
          <w:sz w:val="24"/>
          <w:szCs w:val="24"/>
        </w:rPr>
      </w:pPr>
    </w:p>
    <w:p w14:paraId="2A383D07" w14:textId="77777777" w:rsidR="003A3F75" w:rsidRDefault="00C375F8" w:rsidP="00DF172E">
      <w:pPr>
        <w:autoSpaceDE w:val="0"/>
        <w:autoSpaceDN w:val="0"/>
        <w:adjustRightInd w:val="0"/>
        <w:spacing w:after="0" w:line="240" w:lineRule="auto"/>
        <w:jc w:val="center"/>
        <w:rPr>
          <w:rFonts w:ascii="Times New Roman" w:hAnsi="Times New Roman"/>
          <w:b/>
          <w:bCs/>
          <w:sz w:val="24"/>
          <w:szCs w:val="24"/>
        </w:rPr>
      </w:pPr>
      <w:r w:rsidRPr="00460BCA">
        <w:rPr>
          <w:rFonts w:ascii="Times New Roman" w:hAnsi="Times New Roman"/>
          <w:b/>
          <w:bCs/>
          <w:position w:val="-24"/>
          <w:sz w:val="24"/>
          <w:szCs w:val="24"/>
        </w:rPr>
        <w:object w:dxaOrig="3660" w:dyaOrig="620" w14:anchorId="17DD7F80">
          <v:shape id="_x0000_i1029" type="#_x0000_t75" style="width:183.75pt;height:31.5pt" o:ole="">
            <v:imagedata r:id="rId18" o:title=""/>
          </v:shape>
          <o:OLEObject Type="Embed" ProgID="Equation.3" ShapeID="_x0000_i1029" DrawAspect="Content" ObjectID="_1495961127" r:id="rId19"/>
        </w:object>
      </w:r>
    </w:p>
    <w:p w14:paraId="4A89F71B" w14:textId="77777777" w:rsidR="0002002E" w:rsidRDefault="0002002E" w:rsidP="00DF172E">
      <w:pPr>
        <w:autoSpaceDE w:val="0"/>
        <w:autoSpaceDN w:val="0"/>
        <w:adjustRightInd w:val="0"/>
        <w:spacing w:after="0" w:line="240" w:lineRule="auto"/>
        <w:jc w:val="center"/>
        <w:rPr>
          <w:rFonts w:ascii="Times New Roman" w:hAnsi="Times New Roman"/>
          <w:bCs/>
          <w:sz w:val="24"/>
          <w:szCs w:val="24"/>
        </w:rPr>
      </w:pPr>
    </w:p>
    <w:p w14:paraId="29D99E2D" w14:textId="77777777" w:rsidR="00C375F8" w:rsidRDefault="0002002E" w:rsidP="00DF172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w:t>
      </w:r>
      <w:r w:rsidR="00C375F8">
        <w:rPr>
          <w:rFonts w:ascii="Times New Roman" w:hAnsi="Times New Roman"/>
          <w:bCs/>
          <w:sz w:val="24"/>
          <w:szCs w:val="24"/>
        </w:rPr>
        <w:t>he negative sign is effective for time domain representation but should be dropped when dealing with RMS and peak quantities</w:t>
      </w:r>
      <w:r w:rsidR="00102CC6">
        <w:rPr>
          <w:rFonts w:ascii="Times New Roman" w:hAnsi="Times New Roman"/>
          <w:bCs/>
          <w:sz w:val="24"/>
          <w:szCs w:val="24"/>
        </w:rPr>
        <w:t>,</w:t>
      </w:r>
      <w:r w:rsidR="00C375F8">
        <w:rPr>
          <w:rFonts w:ascii="Times New Roman" w:hAnsi="Times New Roman"/>
          <w:bCs/>
          <w:sz w:val="24"/>
          <w:szCs w:val="24"/>
        </w:rPr>
        <w:t xml:space="preserve"> thus it is common to use, </w:t>
      </w:r>
    </w:p>
    <w:p w14:paraId="1C95F63F" w14:textId="77777777" w:rsidR="003A3F75" w:rsidRDefault="003A3F75" w:rsidP="00DF172E">
      <w:pPr>
        <w:autoSpaceDE w:val="0"/>
        <w:autoSpaceDN w:val="0"/>
        <w:adjustRightInd w:val="0"/>
        <w:spacing w:after="0" w:line="240" w:lineRule="auto"/>
        <w:rPr>
          <w:rFonts w:ascii="Times New Roman" w:hAnsi="Times New Roman"/>
          <w:bCs/>
          <w:sz w:val="24"/>
          <w:szCs w:val="24"/>
        </w:rPr>
      </w:pPr>
    </w:p>
    <w:p w14:paraId="401496D1" w14:textId="77777777" w:rsidR="00C375F8" w:rsidRPr="00C375F8" w:rsidRDefault="00E44E00" w:rsidP="00DF172E">
      <w:pPr>
        <w:autoSpaceDE w:val="0"/>
        <w:autoSpaceDN w:val="0"/>
        <w:adjustRightInd w:val="0"/>
        <w:spacing w:after="0" w:line="240" w:lineRule="auto"/>
        <w:jc w:val="center"/>
        <w:rPr>
          <w:rFonts w:ascii="Times New Roman" w:hAnsi="Times New Roman"/>
          <w:bCs/>
          <w:sz w:val="24"/>
          <w:szCs w:val="24"/>
        </w:rPr>
      </w:pPr>
      <w:r w:rsidRPr="00460BCA">
        <w:rPr>
          <w:rFonts w:ascii="Times New Roman" w:hAnsi="Times New Roman"/>
          <w:b/>
          <w:bCs/>
          <w:position w:val="-24"/>
          <w:sz w:val="24"/>
          <w:szCs w:val="24"/>
        </w:rPr>
        <w:object w:dxaOrig="1460" w:dyaOrig="620" w14:anchorId="2771208D">
          <v:shape id="_x0000_i1030" type="#_x0000_t75" style="width:72.75pt;height:31.5pt" o:ole="">
            <v:imagedata r:id="rId20" o:title=""/>
          </v:shape>
          <o:OLEObject Type="Embed" ProgID="Equation.3" ShapeID="_x0000_i1030" DrawAspect="Content" ObjectID="_1495961128" r:id="rId21"/>
        </w:object>
      </w:r>
      <w:r w:rsidR="00C375F8">
        <w:rPr>
          <w:rFonts w:ascii="Times New Roman" w:hAnsi="Times New Roman"/>
          <w:bCs/>
          <w:sz w:val="24"/>
          <w:szCs w:val="24"/>
        </w:rPr>
        <w:t xml:space="preserve"> </w:t>
      </w:r>
    </w:p>
    <w:p w14:paraId="70EAB826" w14:textId="77777777" w:rsidR="00460BCA" w:rsidRDefault="00460BCA" w:rsidP="00DF172E">
      <w:pPr>
        <w:autoSpaceDE w:val="0"/>
        <w:autoSpaceDN w:val="0"/>
        <w:adjustRightInd w:val="0"/>
        <w:spacing w:after="0" w:line="240" w:lineRule="auto"/>
        <w:rPr>
          <w:rFonts w:ascii="Times New Roman" w:hAnsi="Times New Roman"/>
          <w:bCs/>
          <w:sz w:val="24"/>
          <w:szCs w:val="24"/>
        </w:rPr>
      </w:pPr>
    </w:p>
    <w:p w14:paraId="77A77D0B" w14:textId="77777777" w:rsidR="00102CC6" w:rsidRDefault="00102CC6" w:rsidP="00DF172E">
      <w:pPr>
        <w:autoSpaceDE w:val="0"/>
        <w:autoSpaceDN w:val="0"/>
        <w:adjustRightInd w:val="0"/>
        <w:spacing w:after="0" w:line="240" w:lineRule="auto"/>
        <w:rPr>
          <w:rFonts w:ascii="Times New Roman" w:hAnsi="Times New Roman"/>
          <w:b/>
          <w:bCs/>
          <w:sz w:val="28"/>
          <w:szCs w:val="24"/>
        </w:rPr>
      </w:pPr>
      <w:r>
        <w:rPr>
          <w:rFonts w:ascii="Times New Roman" w:hAnsi="Times New Roman"/>
          <w:b/>
          <w:bCs/>
          <w:sz w:val="28"/>
          <w:szCs w:val="24"/>
        </w:rPr>
        <w:t>Procedure:</w:t>
      </w:r>
    </w:p>
    <w:p w14:paraId="6F74F6EB" w14:textId="77777777" w:rsidR="00102CC6" w:rsidRPr="00A23394" w:rsidRDefault="00102CC6" w:rsidP="00DF172E">
      <w:pPr>
        <w:autoSpaceDE w:val="0"/>
        <w:autoSpaceDN w:val="0"/>
        <w:adjustRightInd w:val="0"/>
        <w:spacing w:after="0" w:line="240" w:lineRule="auto"/>
        <w:rPr>
          <w:rFonts w:ascii="Times New Roman" w:hAnsi="Times New Roman"/>
          <w:b/>
          <w:bCs/>
          <w:sz w:val="28"/>
          <w:szCs w:val="24"/>
        </w:rPr>
      </w:pPr>
    </w:p>
    <w:p w14:paraId="7531932C" w14:textId="77777777" w:rsidR="00995F44" w:rsidRPr="00A23394" w:rsidRDefault="00995F44" w:rsidP="00DF172E">
      <w:pPr>
        <w:numPr>
          <w:ilvl w:val="0"/>
          <w:numId w:val="30"/>
        </w:numPr>
        <w:autoSpaceDE w:val="0"/>
        <w:autoSpaceDN w:val="0"/>
        <w:adjustRightInd w:val="0"/>
        <w:spacing w:after="0" w:line="240" w:lineRule="auto"/>
        <w:rPr>
          <w:rFonts w:ascii="Times New Roman" w:hAnsi="Times New Roman"/>
          <w:bCs/>
          <w:sz w:val="24"/>
          <w:szCs w:val="24"/>
        </w:rPr>
      </w:pPr>
      <w:r w:rsidRPr="00A23394">
        <w:rPr>
          <w:rFonts w:ascii="Times New Roman" w:hAnsi="Times New Roman"/>
          <w:bCs/>
          <w:sz w:val="24"/>
          <w:szCs w:val="24"/>
        </w:rPr>
        <w:t>Relative Permeability Identification</w:t>
      </w:r>
      <w:r w:rsidR="00102CC6">
        <w:rPr>
          <w:rFonts w:ascii="Times New Roman" w:hAnsi="Times New Roman"/>
          <w:bCs/>
          <w:sz w:val="24"/>
          <w:szCs w:val="24"/>
        </w:rPr>
        <w:t>: Follow the procedure to find the r</w:t>
      </w:r>
      <w:r w:rsidRPr="00A23394">
        <w:rPr>
          <w:rFonts w:ascii="Times New Roman" w:hAnsi="Times New Roman"/>
          <w:bCs/>
          <w:sz w:val="24"/>
          <w:szCs w:val="24"/>
        </w:rPr>
        <w:t xml:space="preserve">elative permeability </w:t>
      </w:r>
      <w:r w:rsidR="00E44E00" w:rsidRPr="00A23394">
        <w:rPr>
          <w:rFonts w:ascii="Times New Roman" w:hAnsi="Times New Roman"/>
          <w:bCs/>
          <w:sz w:val="24"/>
          <w:szCs w:val="24"/>
        </w:rPr>
        <w:t>of the small inductor (yellow/white ferrite core)</w:t>
      </w:r>
      <w:r w:rsidRPr="00A23394">
        <w:rPr>
          <w:rFonts w:ascii="Times New Roman" w:hAnsi="Times New Roman"/>
          <w:bCs/>
          <w:sz w:val="24"/>
          <w:szCs w:val="24"/>
        </w:rPr>
        <w:t xml:space="preserve">. The core dimensions are shown in </w:t>
      </w:r>
      <w:r w:rsidRPr="00A23394">
        <w:rPr>
          <w:rFonts w:ascii="Times New Roman" w:hAnsi="Times New Roman"/>
          <w:b/>
          <w:bCs/>
          <w:sz w:val="24"/>
          <w:szCs w:val="24"/>
        </w:rPr>
        <w:t>Fig</w:t>
      </w:r>
      <w:r w:rsidR="00C75DEB" w:rsidRPr="00A23394">
        <w:rPr>
          <w:rFonts w:ascii="Times New Roman" w:hAnsi="Times New Roman"/>
          <w:b/>
          <w:bCs/>
          <w:sz w:val="24"/>
          <w:szCs w:val="24"/>
        </w:rPr>
        <w:t>ure 2</w:t>
      </w:r>
      <w:r w:rsidR="00102CC6">
        <w:rPr>
          <w:rFonts w:ascii="Times New Roman" w:hAnsi="Times New Roman"/>
          <w:bCs/>
          <w:sz w:val="24"/>
          <w:szCs w:val="24"/>
        </w:rPr>
        <w:t>,</w:t>
      </w:r>
      <w:r w:rsidRPr="00A23394">
        <w:rPr>
          <w:rFonts w:ascii="Times New Roman" w:hAnsi="Times New Roman"/>
          <w:bCs/>
          <w:sz w:val="24"/>
          <w:szCs w:val="24"/>
        </w:rPr>
        <w:t xml:space="preserve"> and the number of turns is </w:t>
      </w:r>
      <w:r w:rsidRPr="00A23394">
        <w:rPr>
          <w:rFonts w:ascii="Times New Roman" w:hAnsi="Times New Roman"/>
          <w:bCs/>
          <w:i/>
          <w:sz w:val="24"/>
          <w:szCs w:val="24"/>
        </w:rPr>
        <w:t>N</w:t>
      </w:r>
      <w:r w:rsidRPr="00A23394">
        <w:rPr>
          <w:rFonts w:ascii="Times New Roman" w:hAnsi="Times New Roman"/>
          <w:bCs/>
          <w:sz w:val="24"/>
          <w:szCs w:val="24"/>
        </w:rPr>
        <w:t xml:space="preserve">=75. </w:t>
      </w:r>
    </w:p>
    <w:p w14:paraId="09E7FE4B" w14:textId="77777777" w:rsidR="00146E91" w:rsidRDefault="00146E91" w:rsidP="00DF172E">
      <w:pPr>
        <w:autoSpaceDE w:val="0"/>
        <w:autoSpaceDN w:val="0"/>
        <w:adjustRightInd w:val="0"/>
        <w:spacing w:after="0" w:line="240" w:lineRule="auto"/>
        <w:rPr>
          <w:rFonts w:ascii="Times New Roman" w:hAnsi="Times New Roman"/>
          <w:bCs/>
          <w:sz w:val="24"/>
          <w:szCs w:val="24"/>
        </w:rPr>
      </w:pPr>
    </w:p>
    <w:p w14:paraId="241327BD" w14:textId="77777777" w:rsidR="00995F44" w:rsidRDefault="00842281"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Using </w:t>
      </w:r>
      <w:r w:rsidR="00AA4A51">
        <w:rPr>
          <w:rFonts w:ascii="Times New Roman" w:hAnsi="Times New Roman"/>
          <w:bCs/>
          <w:sz w:val="24"/>
          <w:szCs w:val="24"/>
        </w:rPr>
        <w:t xml:space="preserve">a </w:t>
      </w:r>
      <w:r>
        <w:rPr>
          <w:rFonts w:ascii="Times New Roman" w:hAnsi="Times New Roman"/>
          <w:bCs/>
          <w:sz w:val="24"/>
          <w:szCs w:val="24"/>
        </w:rPr>
        <w:t>LCR</w:t>
      </w:r>
      <w:r w:rsidR="00995F44">
        <w:rPr>
          <w:rFonts w:ascii="Times New Roman" w:hAnsi="Times New Roman"/>
          <w:bCs/>
          <w:sz w:val="24"/>
          <w:szCs w:val="24"/>
        </w:rPr>
        <w:t xml:space="preserve"> meter, measure the inductance of the inductor at both 120 Hz and 1000 Hz.</w:t>
      </w:r>
    </w:p>
    <w:p w14:paraId="0DE842BF"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22555EFF" w14:textId="77777777" w:rsidR="00460BCA" w:rsidRDefault="00C12748"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B</w:t>
      </w:r>
      <w:r w:rsidR="00813FE8">
        <w:rPr>
          <w:rFonts w:ascii="Times New Roman" w:hAnsi="Times New Roman"/>
          <w:bCs/>
          <w:sz w:val="24"/>
          <w:szCs w:val="24"/>
        </w:rPr>
        <w:t>uild</w:t>
      </w:r>
      <w:r w:rsidR="00995F44" w:rsidRPr="00460BCA">
        <w:rPr>
          <w:rFonts w:ascii="Times New Roman" w:hAnsi="Times New Roman"/>
          <w:bCs/>
          <w:sz w:val="24"/>
          <w:szCs w:val="24"/>
        </w:rPr>
        <w:t xml:space="preserve"> the circuit </w:t>
      </w:r>
      <w:r w:rsidR="00AA4A51">
        <w:rPr>
          <w:rFonts w:ascii="Times New Roman" w:hAnsi="Times New Roman"/>
          <w:bCs/>
          <w:sz w:val="24"/>
          <w:szCs w:val="24"/>
        </w:rPr>
        <w:t>in</w:t>
      </w:r>
      <w:r w:rsidR="00995F44" w:rsidRPr="00460BCA">
        <w:rPr>
          <w:rFonts w:ascii="Times New Roman" w:hAnsi="Times New Roman"/>
          <w:bCs/>
          <w:sz w:val="24"/>
          <w:szCs w:val="24"/>
        </w:rPr>
        <w:t xml:space="preserve"> </w:t>
      </w:r>
      <w:r w:rsidR="00460BCA" w:rsidRPr="00A23394">
        <w:rPr>
          <w:rFonts w:ascii="Times New Roman" w:hAnsi="Times New Roman"/>
          <w:b/>
          <w:bCs/>
          <w:sz w:val="24"/>
          <w:szCs w:val="24"/>
        </w:rPr>
        <w:t>Fig</w:t>
      </w:r>
      <w:r w:rsidR="00C75DEB" w:rsidRPr="00A23394">
        <w:rPr>
          <w:rFonts w:ascii="Times New Roman" w:hAnsi="Times New Roman"/>
          <w:b/>
          <w:bCs/>
          <w:sz w:val="24"/>
          <w:szCs w:val="24"/>
        </w:rPr>
        <w:t>ure 1</w:t>
      </w:r>
      <w:r>
        <w:rPr>
          <w:rFonts w:ascii="Times New Roman" w:hAnsi="Times New Roman"/>
          <w:b/>
          <w:bCs/>
          <w:sz w:val="24"/>
          <w:szCs w:val="24"/>
        </w:rPr>
        <w:t xml:space="preserve"> </w:t>
      </w:r>
      <w:r>
        <w:rPr>
          <w:rFonts w:ascii="Times New Roman" w:hAnsi="Times New Roman"/>
          <w:bCs/>
          <w:sz w:val="24"/>
          <w:szCs w:val="24"/>
        </w:rPr>
        <w:t>on</w:t>
      </w:r>
      <w:r w:rsidRPr="00460BCA">
        <w:rPr>
          <w:rFonts w:ascii="Times New Roman" w:hAnsi="Times New Roman"/>
          <w:bCs/>
          <w:sz w:val="24"/>
          <w:szCs w:val="24"/>
        </w:rPr>
        <w:t xml:space="preserve"> a proto-board</w:t>
      </w:r>
      <w:r w:rsidR="00AA4A51">
        <w:rPr>
          <w:rFonts w:ascii="Times New Roman" w:hAnsi="Times New Roman"/>
          <w:bCs/>
          <w:sz w:val="24"/>
          <w:szCs w:val="24"/>
        </w:rPr>
        <w:t>,</w:t>
      </w:r>
      <w:r w:rsidR="00460BCA" w:rsidRPr="00460BCA">
        <w:rPr>
          <w:rFonts w:ascii="Times New Roman" w:hAnsi="Times New Roman"/>
          <w:bCs/>
          <w:sz w:val="24"/>
          <w:szCs w:val="24"/>
        </w:rPr>
        <w:t xml:space="preserve"> but keep the function generator output disconnected </w:t>
      </w:r>
      <w:r w:rsidR="00460BCA">
        <w:rPr>
          <w:rFonts w:ascii="Times New Roman" w:hAnsi="Times New Roman"/>
          <w:bCs/>
          <w:sz w:val="24"/>
          <w:szCs w:val="24"/>
        </w:rPr>
        <w:t>from the proto-board.</w:t>
      </w:r>
    </w:p>
    <w:p w14:paraId="402A2CA9" w14:textId="77777777" w:rsidR="003A3F75" w:rsidRDefault="003A3F75" w:rsidP="00DF172E">
      <w:pPr>
        <w:autoSpaceDE w:val="0"/>
        <w:autoSpaceDN w:val="0"/>
        <w:adjustRightInd w:val="0"/>
        <w:spacing w:after="0" w:line="240" w:lineRule="auto"/>
        <w:rPr>
          <w:rFonts w:ascii="Times New Roman" w:hAnsi="Times New Roman"/>
          <w:bCs/>
          <w:sz w:val="24"/>
          <w:szCs w:val="24"/>
        </w:rPr>
      </w:pPr>
    </w:p>
    <w:p w14:paraId="2D0028EF" w14:textId="77777777" w:rsidR="004016DE" w:rsidRPr="004016DE"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Check a differential voltage probe and a current probe for no offsets with the current probe connected on channel 1 and </w:t>
      </w:r>
      <w:r w:rsidR="00AA4A51">
        <w:rPr>
          <w:rFonts w:ascii="Times New Roman" w:hAnsi="Times New Roman"/>
          <w:bCs/>
          <w:sz w:val="24"/>
          <w:szCs w:val="24"/>
        </w:rPr>
        <w:t xml:space="preserve">the </w:t>
      </w:r>
      <w:r>
        <w:rPr>
          <w:rFonts w:ascii="Times New Roman" w:hAnsi="Times New Roman"/>
          <w:bCs/>
          <w:sz w:val="24"/>
          <w:szCs w:val="24"/>
        </w:rPr>
        <w:t>voltage probe connected on channel 2.</w:t>
      </w:r>
    </w:p>
    <w:p w14:paraId="7A2F34FC"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010916D" w14:textId="77777777" w:rsidR="00AA4A51"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Note the scaling factors for the differential probe on the probe itself and on the scope.</w:t>
      </w:r>
      <w:r w:rsidR="00AA4A51">
        <w:rPr>
          <w:rFonts w:ascii="Times New Roman" w:hAnsi="Times New Roman"/>
          <w:bCs/>
          <w:sz w:val="24"/>
          <w:szCs w:val="24"/>
        </w:rPr>
        <w:t xml:space="preserve"> Set</w:t>
      </w:r>
      <w:r w:rsidR="0025231B">
        <w:rPr>
          <w:rFonts w:ascii="Times New Roman" w:hAnsi="Times New Roman"/>
          <w:bCs/>
          <w:sz w:val="24"/>
          <w:szCs w:val="24"/>
        </w:rPr>
        <w:t xml:space="preserve"> the differential probe to 1/20 for a better resolution.</w:t>
      </w:r>
      <w:r>
        <w:rPr>
          <w:rFonts w:ascii="Times New Roman" w:hAnsi="Times New Roman"/>
          <w:bCs/>
          <w:sz w:val="24"/>
          <w:szCs w:val="24"/>
        </w:rPr>
        <w:t xml:space="preserve"> </w:t>
      </w:r>
    </w:p>
    <w:p w14:paraId="16A7A90A" w14:textId="77777777" w:rsidR="00AA4A51" w:rsidRDefault="00AA4A51" w:rsidP="00DF172E">
      <w:pPr>
        <w:autoSpaceDE w:val="0"/>
        <w:autoSpaceDN w:val="0"/>
        <w:adjustRightInd w:val="0"/>
        <w:spacing w:after="0" w:line="240" w:lineRule="auto"/>
        <w:ind w:left="792"/>
        <w:rPr>
          <w:rFonts w:ascii="Times New Roman" w:hAnsi="Times New Roman"/>
          <w:bCs/>
          <w:sz w:val="24"/>
          <w:szCs w:val="24"/>
        </w:rPr>
      </w:pPr>
    </w:p>
    <w:p w14:paraId="390C9F14"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Set the current probe to 100</w:t>
      </w:r>
      <w:r w:rsidR="00AA4A51">
        <w:rPr>
          <w:rFonts w:ascii="Times New Roman" w:hAnsi="Times New Roman"/>
          <w:bCs/>
          <w:sz w:val="24"/>
          <w:szCs w:val="24"/>
        </w:rPr>
        <w:t xml:space="preserve"> </w:t>
      </w:r>
      <w:r>
        <w:rPr>
          <w:rFonts w:ascii="Times New Roman" w:hAnsi="Times New Roman"/>
          <w:bCs/>
          <w:sz w:val="24"/>
          <w:szCs w:val="24"/>
        </w:rPr>
        <w:t xml:space="preserve">mV/A on the probe itself and 1X on the scope. </w:t>
      </w:r>
      <w:r w:rsidRPr="00A23394">
        <w:rPr>
          <w:rFonts w:ascii="Times New Roman" w:hAnsi="Times New Roman"/>
          <w:bCs/>
          <w:sz w:val="24"/>
          <w:szCs w:val="24"/>
        </w:rPr>
        <w:t>Remember that these scaling factors need to be used when</w:t>
      </w:r>
      <w:r w:rsidR="00813FE8" w:rsidRPr="00A23394">
        <w:rPr>
          <w:rFonts w:ascii="Times New Roman" w:hAnsi="Times New Roman"/>
          <w:bCs/>
          <w:sz w:val="24"/>
          <w:szCs w:val="24"/>
        </w:rPr>
        <w:t xml:space="preserve"> perform</w:t>
      </w:r>
      <w:r w:rsidRPr="00A23394">
        <w:rPr>
          <w:rFonts w:ascii="Times New Roman" w:hAnsi="Times New Roman"/>
          <w:bCs/>
          <w:sz w:val="24"/>
          <w:szCs w:val="24"/>
        </w:rPr>
        <w:t>ing calculation</w:t>
      </w:r>
      <w:r w:rsidR="00AA4A51">
        <w:rPr>
          <w:rFonts w:ascii="Times New Roman" w:hAnsi="Times New Roman"/>
          <w:bCs/>
          <w:sz w:val="24"/>
          <w:szCs w:val="24"/>
        </w:rPr>
        <w:t>s</w:t>
      </w:r>
      <w:r w:rsidRPr="00A23394">
        <w:rPr>
          <w:rFonts w:ascii="Times New Roman" w:hAnsi="Times New Roman"/>
          <w:bCs/>
          <w:sz w:val="24"/>
          <w:szCs w:val="24"/>
        </w:rPr>
        <w:t>.</w:t>
      </w:r>
      <w:r w:rsidRPr="00BD278B">
        <w:rPr>
          <w:rFonts w:ascii="Times New Roman" w:hAnsi="Times New Roman"/>
          <w:b/>
          <w:bCs/>
          <w:sz w:val="24"/>
          <w:szCs w:val="24"/>
        </w:rPr>
        <w:t xml:space="preserve"> </w:t>
      </w:r>
    </w:p>
    <w:p w14:paraId="343F9D79"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788FF1B" w14:textId="77777777" w:rsidR="00813FE8" w:rsidRDefault="00460BCA" w:rsidP="00DF172E">
      <w:pPr>
        <w:numPr>
          <w:ilvl w:val="1"/>
          <w:numId w:val="26"/>
        </w:numPr>
        <w:autoSpaceDE w:val="0"/>
        <w:autoSpaceDN w:val="0"/>
        <w:adjustRightInd w:val="0"/>
        <w:spacing w:after="0" w:line="240" w:lineRule="auto"/>
        <w:rPr>
          <w:rFonts w:ascii="Times New Roman" w:hAnsi="Times New Roman"/>
          <w:bCs/>
          <w:sz w:val="24"/>
          <w:szCs w:val="24"/>
        </w:rPr>
      </w:pPr>
      <w:r w:rsidRPr="00BD278B">
        <w:rPr>
          <w:rFonts w:ascii="Times New Roman" w:hAnsi="Times New Roman"/>
          <w:bCs/>
          <w:sz w:val="24"/>
          <w:szCs w:val="24"/>
        </w:rPr>
        <w:t xml:space="preserve">Set the function generator </w:t>
      </w:r>
      <w:r w:rsidR="00813FE8">
        <w:rPr>
          <w:rFonts w:ascii="Times New Roman" w:hAnsi="Times New Roman"/>
          <w:bCs/>
          <w:sz w:val="24"/>
          <w:szCs w:val="24"/>
        </w:rPr>
        <w:t>output (50</w:t>
      </w:r>
      <w:r w:rsidR="00813FE8" w:rsidRPr="00813FE8">
        <w:rPr>
          <w:rFonts w:ascii="Times New Roman" w:hAnsi="Times New Roman"/>
          <w:bCs/>
          <w:sz w:val="24"/>
          <w:szCs w:val="24"/>
        </w:rPr>
        <w:t xml:space="preserve"> </w:t>
      </w:r>
      <w:r w:rsidR="00813FE8">
        <w:rPr>
          <w:rFonts w:ascii="Times New Roman" w:hAnsi="Times New Roman"/>
          <w:bCs/>
          <w:sz w:val="24"/>
          <w:szCs w:val="24"/>
        </w:rPr>
        <w:t>Ω BNC output connector) at</w:t>
      </w:r>
      <w:r w:rsidRPr="00BD278B">
        <w:rPr>
          <w:rFonts w:ascii="Times New Roman" w:hAnsi="Times New Roman"/>
          <w:bCs/>
          <w:sz w:val="24"/>
          <w:szCs w:val="24"/>
        </w:rPr>
        <w:t xml:space="preserve"> 10</w:t>
      </w:r>
      <w:r w:rsidR="00AA4A51">
        <w:rPr>
          <w:rFonts w:ascii="Times New Roman" w:hAnsi="Times New Roman"/>
          <w:bCs/>
          <w:sz w:val="24"/>
          <w:szCs w:val="24"/>
        </w:rPr>
        <w:t xml:space="preserve"> </w:t>
      </w:r>
      <w:r w:rsidRPr="00BD278B">
        <w:rPr>
          <w:rFonts w:ascii="Times New Roman" w:hAnsi="Times New Roman"/>
          <w:bCs/>
          <w:sz w:val="24"/>
          <w:szCs w:val="24"/>
        </w:rPr>
        <w:t>V peak</w:t>
      </w:r>
      <w:r w:rsidR="00BD278B" w:rsidRPr="00BD278B">
        <w:rPr>
          <w:rFonts w:ascii="Times New Roman" w:hAnsi="Times New Roman"/>
          <w:bCs/>
          <w:sz w:val="24"/>
          <w:szCs w:val="24"/>
        </w:rPr>
        <w:t xml:space="preserve"> </w:t>
      </w:r>
      <w:r w:rsidR="00BD278B">
        <w:rPr>
          <w:rFonts w:ascii="Times New Roman" w:hAnsi="Times New Roman"/>
          <w:bCs/>
          <w:sz w:val="24"/>
          <w:szCs w:val="24"/>
        </w:rPr>
        <w:t>and 1000 Hz sinusoidal waveform</w:t>
      </w:r>
      <w:r w:rsidR="00813FE8">
        <w:rPr>
          <w:rFonts w:ascii="Times New Roman" w:hAnsi="Times New Roman"/>
          <w:bCs/>
          <w:sz w:val="24"/>
          <w:szCs w:val="24"/>
        </w:rPr>
        <w:t>. Observe the waveform</w:t>
      </w:r>
      <w:r w:rsidR="00BD278B" w:rsidRPr="00BD278B">
        <w:rPr>
          <w:rFonts w:ascii="Times New Roman" w:hAnsi="Times New Roman"/>
          <w:bCs/>
          <w:sz w:val="24"/>
          <w:szCs w:val="24"/>
        </w:rPr>
        <w:t xml:space="preserve"> using the differential voltage probe</w:t>
      </w:r>
      <w:r w:rsidR="00813FE8">
        <w:rPr>
          <w:rFonts w:ascii="Times New Roman" w:hAnsi="Times New Roman"/>
          <w:bCs/>
          <w:sz w:val="24"/>
          <w:szCs w:val="24"/>
        </w:rPr>
        <w:t>.</w:t>
      </w:r>
    </w:p>
    <w:p w14:paraId="2DAF619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C407D5B"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Leave the function generator </w:t>
      </w:r>
      <w:r w:rsidR="00AA4A51">
        <w:rPr>
          <w:rFonts w:ascii="Times New Roman" w:hAnsi="Times New Roman"/>
          <w:bCs/>
          <w:sz w:val="24"/>
          <w:szCs w:val="24"/>
        </w:rPr>
        <w:t>on</w:t>
      </w:r>
      <w:r>
        <w:rPr>
          <w:rFonts w:ascii="Times New Roman" w:hAnsi="Times New Roman"/>
          <w:bCs/>
          <w:sz w:val="24"/>
          <w:szCs w:val="24"/>
        </w:rPr>
        <w:t xml:space="preserve"> even when disconnected</w:t>
      </w:r>
      <w:r w:rsidR="00AA4A51">
        <w:rPr>
          <w:rFonts w:ascii="Times New Roman" w:hAnsi="Times New Roman"/>
          <w:bCs/>
          <w:sz w:val="24"/>
          <w:szCs w:val="24"/>
        </w:rPr>
        <w:t>,</w:t>
      </w:r>
      <w:r>
        <w:rPr>
          <w:rFonts w:ascii="Times New Roman" w:hAnsi="Times New Roman"/>
          <w:bCs/>
          <w:sz w:val="24"/>
          <w:szCs w:val="24"/>
        </w:rPr>
        <w:t xml:space="preserve"> but avoid shorting its terminals. Turning the function generator </w:t>
      </w:r>
      <w:r w:rsidR="00AA4A51">
        <w:rPr>
          <w:rFonts w:ascii="Times New Roman" w:hAnsi="Times New Roman"/>
          <w:bCs/>
          <w:sz w:val="24"/>
          <w:szCs w:val="24"/>
        </w:rPr>
        <w:t>off</w:t>
      </w:r>
      <w:r>
        <w:rPr>
          <w:rFonts w:ascii="Times New Roman" w:hAnsi="Times New Roman"/>
          <w:bCs/>
          <w:sz w:val="24"/>
          <w:szCs w:val="24"/>
        </w:rPr>
        <w:t xml:space="preserve"> reset</w:t>
      </w:r>
      <w:r w:rsidR="00AA4A51">
        <w:rPr>
          <w:rFonts w:ascii="Times New Roman" w:hAnsi="Times New Roman"/>
          <w:bCs/>
          <w:sz w:val="24"/>
          <w:szCs w:val="24"/>
        </w:rPr>
        <w:t>s</w:t>
      </w:r>
      <w:r>
        <w:rPr>
          <w:rFonts w:ascii="Times New Roman" w:hAnsi="Times New Roman"/>
          <w:bCs/>
          <w:sz w:val="24"/>
          <w:szCs w:val="24"/>
        </w:rPr>
        <w:t xml:space="preserve"> many settings. </w:t>
      </w:r>
    </w:p>
    <w:p w14:paraId="1115E42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FDF5D34" w14:textId="77777777" w:rsidR="00C6630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sidRPr="00BD278B">
        <w:rPr>
          <w:rFonts w:ascii="Times New Roman" w:hAnsi="Times New Roman"/>
          <w:bCs/>
          <w:sz w:val="24"/>
          <w:szCs w:val="24"/>
        </w:rPr>
        <w:t>Con</w:t>
      </w:r>
      <w:r>
        <w:rPr>
          <w:rFonts w:ascii="Times New Roman" w:hAnsi="Times New Roman"/>
          <w:bCs/>
          <w:sz w:val="24"/>
          <w:szCs w:val="24"/>
        </w:rPr>
        <w:t>nect the current and voltage probes</w:t>
      </w:r>
      <w:r w:rsidR="004016DE">
        <w:rPr>
          <w:rFonts w:ascii="Times New Roman" w:hAnsi="Times New Roman"/>
          <w:bCs/>
          <w:sz w:val="24"/>
          <w:szCs w:val="24"/>
        </w:rPr>
        <w:t xml:space="preserve"> </w:t>
      </w:r>
      <w:r>
        <w:rPr>
          <w:rFonts w:ascii="Times New Roman" w:hAnsi="Times New Roman"/>
          <w:bCs/>
          <w:sz w:val="24"/>
          <w:szCs w:val="24"/>
        </w:rPr>
        <w:t xml:space="preserve">to measure </w:t>
      </w:r>
      <w:r>
        <w:rPr>
          <w:rFonts w:ascii="Times New Roman" w:hAnsi="Times New Roman"/>
          <w:bCs/>
          <w:i/>
          <w:sz w:val="24"/>
          <w:szCs w:val="24"/>
        </w:rPr>
        <w:t>v</w:t>
      </w:r>
      <w:r w:rsidRPr="00BD278B">
        <w:rPr>
          <w:rFonts w:ascii="Times New Roman" w:hAnsi="Times New Roman"/>
          <w:bCs/>
          <w:i/>
          <w:sz w:val="24"/>
          <w:szCs w:val="24"/>
          <w:vertAlign w:val="subscript"/>
        </w:rPr>
        <w:t>C</w:t>
      </w:r>
      <w:r>
        <w:rPr>
          <w:rFonts w:ascii="Times New Roman" w:hAnsi="Times New Roman"/>
          <w:bCs/>
          <w:sz w:val="24"/>
          <w:szCs w:val="24"/>
        </w:rPr>
        <w:t xml:space="preserve"> and </w:t>
      </w:r>
      <w:r>
        <w:rPr>
          <w:rFonts w:ascii="Times New Roman" w:hAnsi="Times New Roman"/>
          <w:bCs/>
          <w:i/>
          <w:sz w:val="24"/>
          <w:szCs w:val="24"/>
        </w:rPr>
        <w:t>i</w:t>
      </w:r>
      <w:r w:rsidR="00C6630B">
        <w:rPr>
          <w:rFonts w:ascii="Times New Roman" w:hAnsi="Times New Roman"/>
          <w:bCs/>
          <w:sz w:val="24"/>
          <w:szCs w:val="24"/>
        </w:rPr>
        <w:t>.</w:t>
      </w:r>
    </w:p>
    <w:p w14:paraId="070758FA"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FED346E" w14:textId="77777777" w:rsidR="00C6630B" w:rsidRDefault="00AA4A51" w:rsidP="00DF172E">
      <w:pPr>
        <w:numPr>
          <w:ilvl w:val="1"/>
          <w:numId w:val="26"/>
        </w:numPr>
        <w:autoSpaceDE w:val="0"/>
        <w:autoSpaceDN w:val="0"/>
        <w:adjustRightInd w:val="0"/>
        <w:spacing w:after="0" w:line="240" w:lineRule="auto"/>
        <w:rPr>
          <w:rFonts w:ascii="Times New Roman" w:hAnsi="Times New Roman"/>
          <w:bCs/>
          <w:sz w:val="24"/>
          <w:szCs w:val="24"/>
        </w:rPr>
      </w:pPr>
      <w:commentRangeStart w:id="6"/>
      <w:r>
        <w:rPr>
          <w:rFonts w:ascii="Times New Roman" w:hAnsi="Times New Roman"/>
          <w:bCs/>
          <w:sz w:val="24"/>
          <w:szCs w:val="24"/>
        </w:rPr>
        <w:t>Check</w:t>
      </w:r>
      <w:r w:rsidR="00C6630B">
        <w:rPr>
          <w:rFonts w:ascii="Times New Roman" w:hAnsi="Times New Roman"/>
          <w:bCs/>
          <w:sz w:val="24"/>
          <w:szCs w:val="24"/>
        </w:rPr>
        <w:t xml:space="preserve"> </w:t>
      </w:r>
      <w:ins w:id="7" w:author="HuskyPC" w:date="2015-06-15T18:06:00Z">
        <w:r w:rsidR="00B74070">
          <w:rPr>
            <w:rFonts w:ascii="Times New Roman" w:hAnsi="Times New Roman"/>
            <w:bCs/>
            <w:sz w:val="24"/>
            <w:szCs w:val="24"/>
          </w:rPr>
          <w:t xml:space="preserve">that </w:t>
        </w:r>
      </w:ins>
      <w:r>
        <w:rPr>
          <w:rFonts w:ascii="Times New Roman" w:hAnsi="Times New Roman"/>
          <w:bCs/>
          <w:sz w:val="24"/>
          <w:szCs w:val="24"/>
        </w:rPr>
        <w:t>the</w:t>
      </w:r>
      <w:r w:rsidR="00C6630B">
        <w:rPr>
          <w:rFonts w:ascii="Times New Roman" w:hAnsi="Times New Roman"/>
          <w:bCs/>
          <w:sz w:val="24"/>
          <w:szCs w:val="24"/>
        </w:rPr>
        <w:t xml:space="preserve"> circuit</w:t>
      </w:r>
      <w:ins w:id="8" w:author="HuskyPC" w:date="2015-06-15T18:06:00Z">
        <w:r w:rsidR="00B74070">
          <w:rPr>
            <w:rFonts w:ascii="Times New Roman" w:hAnsi="Times New Roman"/>
            <w:bCs/>
            <w:sz w:val="24"/>
            <w:szCs w:val="24"/>
          </w:rPr>
          <w:t xml:space="preserve"> is as desired and that all connections are maintained</w:t>
        </w:r>
      </w:ins>
      <w:r w:rsidR="00C6630B">
        <w:rPr>
          <w:rFonts w:ascii="Times New Roman" w:hAnsi="Times New Roman"/>
          <w:bCs/>
          <w:sz w:val="24"/>
          <w:szCs w:val="24"/>
        </w:rPr>
        <w:t>.</w:t>
      </w:r>
      <w:commentRangeEnd w:id="6"/>
      <w:r w:rsidR="00F80207">
        <w:rPr>
          <w:rStyle w:val="CommentReference"/>
        </w:rPr>
        <w:commentReference w:id="6"/>
      </w:r>
    </w:p>
    <w:p w14:paraId="0A012FF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A9AB015" w14:textId="77777777" w:rsidR="00BD278B" w:rsidRDefault="00C6630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Co</w:t>
      </w:r>
      <w:r w:rsidR="00BD278B">
        <w:rPr>
          <w:rFonts w:ascii="Times New Roman" w:hAnsi="Times New Roman"/>
          <w:bCs/>
          <w:sz w:val="24"/>
          <w:szCs w:val="24"/>
        </w:rPr>
        <w:t>nnect the function generator to the circuit.</w:t>
      </w:r>
    </w:p>
    <w:p w14:paraId="4B621827"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D457A0C"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Take a screenshot of the measured current and voltage with at least three periods shown in addition to the peak or RMS values of the measured signals. </w:t>
      </w:r>
    </w:p>
    <w:p w14:paraId="3D67C4B9"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50F2C70C"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From the “Display” menu on the scope, change the display format from “YT” to “XY”. </w:t>
      </w:r>
    </w:p>
    <w:p w14:paraId="0CCAE909"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5F5AB14B"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Observe the B-H curve by adjusting the channel 1 and channel 2 </w:t>
      </w:r>
      <w:r w:rsidR="00813FE8">
        <w:rPr>
          <w:rFonts w:ascii="Times New Roman" w:hAnsi="Times New Roman"/>
          <w:bCs/>
          <w:sz w:val="24"/>
          <w:szCs w:val="24"/>
        </w:rPr>
        <w:t xml:space="preserve">vertical adjustment </w:t>
      </w:r>
      <w:r>
        <w:rPr>
          <w:rFonts w:ascii="Times New Roman" w:hAnsi="Times New Roman"/>
          <w:bCs/>
          <w:sz w:val="24"/>
          <w:szCs w:val="24"/>
        </w:rPr>
        <w:t xml:space="preserve">knobs until the curve fits the scope screen. </w:t>
      </w:r>
    </w:p>
    <w:p w14:paraId="35507ED6"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C1EA37E"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In order to see a steadier curve, use the “persist” option from the display menu at a setting of 1 or 2 sec. </w:t>
      </w:r>
    </w:p>
    <w:p w14:paraId="6E730B1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E7E3891"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Take a screenshot of the measured B-H curve. </w:t>
      </w:r>
    </w:p>
    <w:p w14:paraId="5B4CF535"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267C6A0" w14:textId="77777777" w:rsidR="00BD278B" w:rsidRDefault="00BD278B"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Adjust the function generator frequency to 120 Hz and retake the B-H curve screenshot after adjusting the curve settings as needed. </w:t>
      </w:r>
    </w:p>
    <w:p w14:paraId="523BAFD5"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56D551B3" w14:textId="77777777" w:rsidR="00842281" w:rsidRPr="00BD278B" w:rsidRDefault="00813FE8" w:rsidP="00DF172E">
      <w:pPr>
        <w:numPr>
          <w:ilvl w:val="1"/>
          <w:numId w:val="26"/>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Disconnect</w:t>
      </w:r>
      <w:r w:rsidR="00842281">
        <w:rPr>
          <w:rFonts w:ascii="Times New Roman" w:hAnsi="Times New Roman"/>
          <w:bCs/>
          <w:sz w:val="24"/>
          <w:szCs w:val="24"/>
        </w:rPr>
        <w:t xml:space="preserve"> the function generator and remove the inductor. Keep the rest of the circuit intact. </w:t>
      </w:r>
    </w:p>
    <w:p w14:paraId="50AC1944" w14:textId="77777777" w:rsidR="00E674D6" w:rsidRDefault="00E674D6" w:rsidP="00DF172E">
      <w:pPr>
        <w:autoSpaceDE w:val="0"/>
        <w:autoSpaceDN w:val="0"/>
        <w:adjustRightInd w:val="0"/>
        <w:spacing w:after="0" w:line="240" w:lineRule="auto"/>
        <w:rPr>
          <w:rFonts w:ascii="Times New Roman" w:hAnsi="Times New Roman"/>
          <w:bCs/>
          <w:sz w:val="24"/>
          <w:szCs w:val="24"/>
        </w:rPr>
      </w:pPr>
    </w:p>
    <w:p w14:paraId="75522C5A" w14:textId="77777777" w:rsidR="00491509" w:rsidRPr="00A23394" w:rsidRDefault="00842281" w:rsidP="00DF172E">
      <w:pPr>
        <w:numPr>
          <w:ilvl w:val="0"/>
          <w:numId w:val="30"/>
        </w:numPr>
        <w:autoSpaceDE w:val="0"/>
        <w:autoSpaceDN w:val="0"/>
        <w:adjustRightInd w:val="0"/>
        <w:spacing w:after="0" w:line="240" w:lineRule="auto"/>
        <w:rPr>
          <w:rFonts w:ascii="Times New Roman" w:hAnsi="Times New Roman"/>
          <w:bCs/>
          <w:sz w:val="24"/>
          <w:szCs w:val="24"/>
        </w:rPr>
      </w:pPr>
      <w:r w:rsidRPr="00A23394">
        <w:rPr>
          <w:rFonts w:ascii="Times New Roman" w:hAnsi="Times New Roman"/>
          <w:bCs/>
          <w:sz w:val="24"/>
          <w:szCs w:val="24"/>
        </w:rPr>
        <w:t>Identifying the Number of Turns</w:t>
      </w:r>
      <w:r w:rsidR="00491509">
        <w:rPr>
          <w:rFonts w:ascii="Times New Roman" w:hAnsi="Times New Roman"/>
          <w:bCs/>
          <w:sz w:val="24"/>
          <w:szCs w:val="24"/>
        </w:rPr>
        <w:t xml:space="preserve">. </w:t>
      </w:r>
      <w:r w:rsidR="00813FE8" w:rsidRPr="00A23394">
        <w:rPr>
          <w:rFonts w:ascii="Times New Roman" w:hAnsi="Times New Roman"/>
          <w:bCs/>
          <w:sz w:val="24"/>
          <w:szCs w:val="24"/>
        </w:rPr>
        <w:t>T</w:t>
      </w:r>
      <w:r w:rsidR="00BD278B" w:rsidRPr="00A23394">
        <w:rPr>
          <w:rFonts w:ascii="Times New Roman" w:hAnsi="Times New Roman"/>
          <w:bCs/>
          <w:sz w:val="24"/>
          <w:szCs w:val="24"/>
        </w:rPr>
        <w:t xml:space="preserve">he </w:t>
      </w:r>
      <w:r w:rsidRPr="00A23394">
        <w:rPr>
          <w:rFonts w:ascii="Times New Roman" w:hAnsi="Times New Roman"/>
          <w:bCs/>
          <w:sz w:val="24"/>
          <w:szCs w:val="24"/>
        </w:rPr>
        <w:t>larger black inductor</w:t>
      </w:r>
      <w:r w:rsidR="00146E91" w:rsidRPr="00A23394">
        <w:rPr>
          <w:rFonts w:ascii="Times New Roman" w:hAnsi="Times New Roman"/>
          <w:bCs/>
          <w:sz w:val="24"/>
          <w:szCs w:val="24"/>
        </w:rPr>
        <w:t xml:space="preserve"> (Bourns 1140-472K-RC)</w:t>
      </w:r>
      <w:r w:rsidR="00813FE8" w:rsidRPr="00A23394">
        <w:rPr>
          <w:rFonts w:ascii="Times New Roman" w:hAnsi="Times New Roman"/>
          <w:bCs/>
          <w:sz w:val="24"/>
          <w:szCs w:val="24"/>
        </w:rPr>
        <w:t xml:space="preserve"> has an unk</w:t>
      </w:r>
      <w:r w:rsidR="00491509">
        <w:rPr>
          <w:rFonts w:ascii="Times New Roman" w:hAnsi="Times New Roman"/>
          <w:bCs/>
          <w:sz w:val="24"/>
          <w:szCs w:val="24"/>
        </w:rPr>
        <w:t>n</w:t>
      </w:r>
      <w:r w:rsidR="00813FE8" w:rsidRPr="00A23394">
        <w:rPr>
          <w:rFonts w:ascii="Times New Roman" w:hAnsi="Times New Roman"/>
          <w:bCs/>
          <w:sz w:val="24"/>
          <w:szCs w:val="24"/>
        </w:rPr>
        <w:t>own</w:t>
      </w:r>
      <w:r w:rsidR="00BD278B" w:rsidRPr="00A23394">
        <w:rPr>
          <w:rFonts w:ascii="Times New Roman" w:hAnsi="Times New Roman"/>
          <w:bCs/>
          <w:sz w:val="24"/>
          <w:szCs w:val="24"/>
        </w:rPr>
        <w:t xml:space="preserve"> </w:t>
      </w:r>
      <w:r w:rsidRPr="00A23394">
        <w:rPr>
          <w:rFonts w:ascii="Times New Roman" w:hAnsi="Times New Roman"/>
          <w:bCs/>
          <w:sz w:val="24"/>
          <w:szCs w:val="24"/>
        </w:rPr>
        <w:t>number of turns</w:t>
      </w:r>
      <w:r w:rsidR="00BD278B" w:rsidRPr="00A23394">
        <w:rPr>
          <w:rFonts w:ascii="Times New Roman" w:hAnsi="Times New Roman"/>
          <w:bCs/>
          <w:sz w:val="24"/>
          <w:szCs w:val="24"/>
        </w:rPr>
        <w:t xml:space="preserve">. </w:t>
      </w:r>
      <w:r w:rsidR="00EC484B" w:rsidRPr="00A23394">
        <w:rPr>
          <w:rFonts w:ascii="Times New Roman" w:hAnsi="Times New Roman"/>
          <w:bCs/>
          <w:sz w:val="24"/>
          <w:szCs w:val="24"/>
        </w:rPr>
        <w:t xml:space="preserve">To simplify calculations, </w:t>
      </w:r>
      <w:commentRangeStart w:id="9"/>
      <w:r w:rsidR="00491509">
        <w:rPr>
          <w:rFonts w:ascii="Times New Roman" w:hAnsi="Times New Roman"/>
          <w:bCs/>
          <w:sz w:val="24"/>
          <w:szCs w:val="24"/>
        </w:rPr>
        <w:t xml:space="preserve">assume </w:t>
      </w:r>
      <w:r w:rsidR="00EC484B" w:rsidRPr="00A23394">
        <w:rPr>
          <w:rFonts w:ascii="Times New Roman" w:hAnsi="Times New Roman"/>
          <w:bCs/>
          <w:sz w:val="24"/>
          <w:szCs w:val="24"/>
        </w:rPr>
        <w:t>the</w:t>
      </w:r>
      <w:r w:rsidR="00BD278B" w:rsidRPr="00A23394">
        <w:rPr>
          <w:rFonts w:ascii="Times New Roman" w:hAnsi="Times New Roman"/>
          <w:bCs/>
          <w:sz w:val="24"/>
          <w:szCs w:val="24"/>
        </w:rPr>
        <w:t xml:space="preserve"> core </w:t>
      </w:r>
      <w:r w:rsidR="00EC484B" w:rsidRPr="00A23394">
        <w:rPr>
          <w:rFonts w:ascii="Times New Roman" w:hAnsi="Times New Roman"/>
          <w:bCs/>
          <w:sz w:val="24"/>
          <w:szCs w:val="24"/>
        </w:rPr>
        <w:t xml:space="preserve">to be an all-air-core solenoid </w:t>
      </w:r>
      <w:commentRangeEnd w:id="9"/>
      <w:r w:rsidR="00F80207">
        <w:rPr>
          <w:rStyle w:val="CommentReference"/>
        </w:rPr>
        <w:commentReference w:id="9"/>
      </w:r>
      <w:r w:rsidR="00EC484B" w:rsidRPr="00A23394">
        <w:rPr>
          <w:rFonts w:ascii="Times New Roman" w:hAnsi="Times New Roman"/>
          <w:bCs/>
          <w:sz w:val="24"/>
          <w:szCs w:val="24"/>
        </w:rPr>
        <w:t xml:space="preserve">with </w:t>
      </w:r>
      <w:r w:rsidR="00B159EB">
        <w:rPr>
          <w:rFonts w:ascii="Times New Roman" w:hAnsi="Times New Roman"/>
          <w:bCs/>
          <w:sz w:val="24"/>
          <w:szCs w:val="24"/>
        </w:rPr>
        <w:t xml:space="preserve">a </w:t>
      </w:r>
      <w:r w:rsidR="00EC484B" w:rsidRPr="00A23394">
        <w:rPr>
          <w:rFonts w:ascii="Times New Roman" w:hAnsi="Times New Roman"/>
          <w:bCs/>
          <w:sz w:val="24"/>
          <w:szCs w:val="24"/>
        </w:rPr>
        <w:t>radius of 1.5 cm and length of 2.5 cm.</w:t>
      </w:r>
      <w:r w:rsidR="003A3F75" w:rsidRPr="00A23394">
        <w:rPr>
          <w:rFonts w:ascii="Times New Roman" w:hAnsi="Times New Roman"/>
          <w:bCs/>
          <w:sz w:val="24"/>
          <w:szCs w:val="24"/>
        </w:rPr>
        <w:t xml:space="preserve"> </w:t>
      </w:r>
      <w:ins w:id="10" w:author="HuskyPC" w:date="2015-06-15T18:06:00Z">
        <w:r w:rsidR="00B74070">
          <w:rPr>
            <w:rFonts w:ascii="Times New Roman" w:hAnsi="Times New Roman"/>
            <w:bCs/>
            <w:sz w:val="24"/>
            <w:szCs w:val="24"/>
          </w:rPr>
          <w:t>If this assumption is not taken, the geometry of the core will have to be considered and will complicate calculations</w:t>
        </w:r>
      </w:ins>
      <w:ins w:id="11" w:author="HuskyPC" w:date="2015-06-15T18:08:00Z">
        <w:r w:rsidR="00B74070">
          <w:rPr>
            <w:rFonts w:ascii="Times New Roman" w:hAnsi="Times New Roman"/>
            <w:bCs/>
            <w:sz w:val="24"/>
            <w:szCs w:val="24"/>
          </w:rPr>
          <w:t>. H</w:t>
        </w:r>
      </w:ins>
      <w:ins w:id="12" w:author="HuskyPC" w:date="2015-06-15T18:06:00Z">
        <w:r w:rsidR="00B74070">
          <w:rPr>
            <w:rFonts w:ascii="Times New Roman" w:hAnsi="Times New Roman"/>
            <w:bCs/>
            <w:sz w:val="24"/>
            <w:szCs w:val="24"/>
          </w:rPr>
          <w:t>owever, this assumption is still reasonable given that with a solen</w:t>
        </w:r>
      </w:ins>
      <w:ins w:id="13" w:author="HuskyPC" w:date="2015-06-15T18:07:00Z">
        <w:r w:rsidR="00B74070">
          <w:rPr>
            <w:rFonts w:ascii="Times New Roman" w:hAnsi="Times New Roman"/>
            <w:bCs/>
            <w:sz w:val="24"/>
            <w:szCs w:val="24"/>
          </w:rPr>
          <w:t>oid, flux has to pa</w:t>
        </w:r>
        <w:del w:id="14" w:author="Dennis McGonagle" w:date="2015-06-16T11:52:00Z">
          <w:r w:rsidR="00B74070" w:rsidDel="00B159EB">
            <w:rPr>
              <w:rFonts w:ascii="Times New Roman" w:hAnsi="Times New Roman"/>
              <w:bCs/>
              <w:sz w:val="24"/>
              <w:szCs w:val="24"/>
            </w:rPr>
            <w:delText>th</w:delText>
          </w:r>
        </w:del>
      </w:ins>
      <w:ins w:id="15" w:author="Dennis McGonagle" w:date="2015-06-16T11:52:00Z">
        <w:r w:rsidR="00B159EB">
          <w:rPr>
            <w:rFonts w:ascii="Times New Roman" w:hAnsi="Times New Roman"/>
            <w:bCs/>
            <w:sz w:val="24"/>
            <w:szCs w:val="24"/>
          </w:rPr>
          <w:t>ss</w:t>
        </w:r>
      </w:ins>
      <w:ins w:id="16" w:author="HuskyPC" w:date="2015-06-15T18:07:00Z">
        <w:r w:rsidR="00B74070">
          <w:rPr>
            <w:rFonts w:ascii="Times New Roman" w:hAnsi="Times New Roman"/>
            <w:bCs/>
            <w:sz w:val="24"/>
            <w:szCs w:val="24"/>
          </w:rPr>
          <w:t xml:space="preserve"> through air on both sides of the device and air is the dominant flux path medium. </w:t>
        </w:r>
      </w:ins>
    </w:p>
    <w:p w14:paraId="6C7C730D" w14:textId="77777777" w:rsidR="00491509" w:rsidRDefault="00491509" w:rsidP="00DF172E">
      <w:pPr>
        <w:autoSpaceDE w:val="0"/>
        <w:autoSpaceDN w:val="0"/>
        <w:adjustRightInd w:val="0"/>
        <w:spacing w:after="0" w:line="240" w:lineRule="auto"/>
        <w:ind w:left="792"/>
        <w:rPr>
          <w:rFonts w:ascii="Times New Roman" w:hAnsi="Times New Roman"/>
          <w:bCs/>
          <w:sz w:val="24"/>
          <w:szCs w:val="24"/>
        </w:rPr>
      </w:pPr>
    </w:p>
    <w:p w14:paraId="7D56AB63" w14:textId="77777777" w:rsidR="000B7CEE" w:rsidRDefault="00842281" w:rsidP="00DF172E">
      <w:pPr>
        <w:numPr>
          <w:ilvl w:val="1"/>
          <w:numId w:val="30"/>
        </w:numPr>
        <w:autoSpaceDE w:val="0"/>
        <w:autoSpaceDN w:val="0"/>
        <w:adjustRightInd w:val="0"/>
        <w:spacing w:after="0" w:line="240" w:lineRule="auto"/>
        <w:rPr>
          <w:rFonts w:ascii="Times New Roman" w:hAnsi="Times New Roman"/>
          <w:bCs/>
          <w:sz w:val="24"/>
          <w:szCs w:val="24"/>
        </w:rPr>
      </w:pPr>
      <w:r w:rsidRPr="000B7CEE">
        <w:rPr>
          <w:rFonts w:ascii="Times New Roman" w:hAnsi="Times New Roman"/>
          <w:bCs/>
          <w:sz w:val="24"/>
          <w:szCs w:val="24"/>
        </w:rPr>
        <w:t xml:space="preserve">Using the LCR </w:t>
      </w:r>
      <w:r w:rsidR="00BD278B" w:rsidRPr="000B7CEE">
        <w:rPr>
          <w:rFonts w:ascii="Times New Roman" w:hAnsi="Times New Roman"/>
          <w:bCs/>
          <w:sz w:val="24"/>
          <w:szCs w:val="24"/>
        </w:rPr>
        <w:t xml:space="preserve">meter, measure the inductance of the provided inductor at both 120 Hz and 1000 Hz. </w:t>
      </w:r>
    </w:p>
    <w:p w14:paraId="00F9E3F0"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DAA221E" w14:textId="77777777" w:rsidR="00BD278B" w:rsidRPr="000B7CEE" w:rsidRDefault="00842281" w:rsidP="00DF172E">
      <w:pPr>
        <w:numPr>
          <w:ilvl w:val="1"/>
          <w:numId w:val="30"/>
        </w:numPr>
        <w:autoSpaceDE w:val="0"/>
        <w:autoSpaceDN w:val="0"/>
        <w:adjustRightInd w:val="0"/>
        <w:spacing w:after="0" w:line="240" w:lineRule="auto"/>
        <w:rPr>
          <w:rFonts w:ascii="Times New Roman" w:hAnsi="Times New Roman"/>
          <w:bCs/>
          <w:sz w:val="24"/>
          <w:szCs w:val="24"/>
        </w:rPr>
      </w:pPr>
      <w:r w:rsidRPr="000B7CEE">
        <w:rPr>
          <w:rFonts w:ascii="Times New Roman" w:hAnsi="Times New Roman"/>
          <w:bCs/>
          <w:sz w:val="24"/>
          <w:szCs w:val="24"/>
        </w:rPr>
        <w:t xml:space="preserve">Place the inductor in the circuit shown in </w:t>
      </w:r>
      <w:r w:rsidRPr="00A23394">
        <w:rPr>
          <w:rFonts w:ascii="Times New Roman" w:hAnsi="Times New Roman"/>
          <w:b/>
          <w:bCs/>
          <w:sz w:val="24"/>
          <w:szCs w:val="24"/>
        </w:rPr>
        <w:t>Fig</w:t>
      </w:r>
      <w:r w:rsidR="00491509" w:rsidRPr="00A23394">
        <w:rPr>
          <w:rFonts w:ascii="Times New Roman" w:hAnsi="Times New Roman"/>
          <w:b/>
          <w:bCs/>
          <w:sz w:val="24"/>
          <w:szCs w:val="24"/>
        </w:rPr>
        <w:t>ure 1</w:t>
      </w:r>
      <w:r w:rsidR="00491509">
        <w:rPr>
          <w:rFonts w:ascii="Times New Roman" w:hAnsi="Times New Roman"/>
          <w:b/>
          <w:bCs/>
          <w:sz w:val="24"/>
          <w:szCs w:val="24"/>
        </w:rPr>
        <w:t>,</w:t>
      </w:r>
      <w:r w:rsidRPr="000B7CEE">
        <w:rPr>
          <w:rFonts w:ascii="Times New Roman" w:hAnsi="Times New Roman"/>
          <w:bCs/>
          <w:sz w:val="24"/>
          <w:szCs w:val="24"/>
        </w:rPr>
        <w:t xml:space="preserve"> which should </w:t>
      </w:r>
      <w:r w:rsidR="00491509">
        <w:rPr>
          <w:rFonts w:ascii="Times New Roman" w:hAnsi="Times New Roman"/>
          <w:bCs/>
          <w:sz w:val="24"/>
          <w:szCs w:val="24"/>
        </w:rPr>
        <w:t>still be</w:t>
      </w:r>
      <w:r w:rsidRPr="000B7CEE">
        <w:rPr>
          <w:rFonts w:ascii="Times New Roman" w:hAnsi="Times New Roman"/>
          <w:bCs/>
          <w:sz w:val="24"/>
          <w:szCs w:val="24"/>
        </w:rPr>
        <w:t xml:space="preserve"> intact from </w:t>
      </w:r>
      <w:r w:rsidR="00491509">
        <w:rPr>
          <w:rFonts w:ascii="Times New Roman" w:hAnsi="Times New Roman"/>
          <w:bCs/>
          <w:sz w:val="24"/>
          <w:szCs w:val="24"/>
        </w:rPr>
        <w:t>the previous part of the experiment</w:t>
      </w:r>
      <w:r w:rsidRPr="000B7CEE">
        <w:rPr>
          <w:rFonts w:ascii="Times New Roman" w:hAnsi="Times New Roman"/>
          <w:bCs/>
          <w:sz w:val="24"/>
          <w:szCs w:val="24"/>
        </w:rPr>
        <w:t xml:space="preserve">. </w:t>
      </w:r>
    </w:p>
    <w:p w14:paraId="52EB87A7"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0C00432"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Check a differential voltage probe and a current probe for no offsets with the current probe connected on channel 1 and </w:t>
      </w:r>
      <w:r w:rsidR="00491509">
        <w:rPr>
          <w:rFonts w:ascii="Times New Roman" w:hAnsi="Times New Roman"/>
          <w:bCs/>
          <w:sz w:val="24"/>
          <w:szCs w:val="24"/>
        </w:rPr>
        <w:t xml:space="preserve">the </w:t>
      </w:r>
      <w:r>
        <w:rPr>
          <w:rFonts w:ascii="Times New Roman" w:hAnsi="Times New Roman"/>
          <w:bCs/>
          <w:sz w:val="24"/>
          <w:szCs w:val="24"/>
        </w:rPr>
        <w:t>voltage probe connected on channel 2.</w:t>
      </w:r>
    </w:p>
    <w:p w14:paraId="516DD152"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7D042AD9" w14:textId="77777777" w:rsidR="00491509"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Note the scaling factors for the differential probe on the probe itself and on the scope.</w:t>
      </w:r>
      <w:r w:rsidR="0025231B">
        <w:rPr>
          <w:rFonts w:ascii="Times New Roman" w:hAnsi="Times New Roman"/>
          <w:bCs/>
          <w:sz w:val="24"/>
          <w:szCs w:val="24"/>
        </w:rPr>
        <w:t xml:space="preserve"> </w:t>
      </w:r>
      <w:r w:rsidR="00491509">
        <w:rPr>
          <w:rFonts w:ascii="Times New Roman" w:hAnsi="Times New Roman"/>
          <w:bCs/>
          <w:sz w:val="24"/>
          <w:szCs w:val="24"/>
        </w:rPr>
        <w:t>Set</w:t>
      </w:r>
      <w:r w:rsidR="0025231B">
        <w:rPr>
          <w:rFonts w:ascii="Times New Roman" w:hAnsi="Times New Roman"/>
          <w:bCs/>
          <w:sz w:val="24"/>
          <w:szCs w:val="24"/>
        </w:rPr>
        <w:t xml:space="preserve"> the differential probe to 1/20 for a better resolution. </w:t>
      </w:r>
    </w:p>
    <w:p w14:paraId="23ECD4E6" w14:textId="77777777" w:rsidR="00491509" w:rsidRDefault="00491509" w:rsidP="00DF172E">
      <w:pPr>
        <w:autoSpaceDE w:val="0"/>
        <w:autoSpaceDN w:val="0"/>
        <w:adjustRightInd w:val="0"/>
        <w:spacing w:after="0" w:line="240" w:lineRule="auto"/>
        <w:ind w:left="792"/>
        <w:rPr>
          <w:rFonts w:ascii="Times New Roman" w:hAnsi="Times New Roman"/>
          <w:bCs/>
          <w:sz w:val="24"/>
          <w:szCs w:val="24"/>
        </w:rPr>
      </w:pPr>
    </w:p>
    <w:p w14:paraId="4FB03E04"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Set the current probe to 100</w:t>
      </w:r>
      <w:r w:rsidR="00491509">
        <w:rPr>
          <w:rFonts w:ascii="Times New Roman" w:hAnsi="Times New Roman"/>
          <w:bCs/>
          <w:sz w:val="24"/>
          <w:szCs w:val="24"/>
        </w:rPr>
        <w:t xml:space="preserve"> </w:t>
      </w:r>
      <w:r>
        <w:rPr>
          <w:rFonts w:ascii="Times New Roman" w:hAnsi="Times New Roman"/>
          <w:bCs/>
          <w:sz w:val="24"/>
          <w:szCs w:val="24"/>
        </w:rPr>
        <w:t xml:space="preserve">mV/A on the probe itself and 1X on the scope. </w:t>
      </w:r>
      <w:r w:rsidRPr="00A23394">
        <w:rPr>
          <w:rFonts w:ascii="Times New Roman" w:hAnsi="Times New Roman"/>
          <w:bCs/>
          <w:sz w:val="24"/>
          <w:szCs w:val="24"/>
        </w:rPr>
        <w:t xml:space="preserve">Remember that these scaling factors need to be used when </w:t>
      </w:r>
      <w:commentRangeStart w:id="17"/>
      <w:del w:id="18" w:author="HuskyPC" w:date="2015-06-15T18:09:00Z">
        <w:r w:rsidRPr="00A23394" w:rsidDel="00B74070">
          <w:rPr>
            <w:rFonts w:ascii="Times New Roman" w:hAnsi="Times New Roman"/>
            <w:bCs/>
            <w:sz w:val="24"/>
            <w:szCs w:val="24"/>
          </w:rPr>
          <w:delText>doing calculations</w:delText>
        </w:r>
      </w:del>
      <w:ins w:id="19" w:author="HuskyPC" w:date="2015-06-15T18:09:00Z">
        <w:r w:rsidR="00B74070">
          <w:rPr>
            <w:rFonts w:ascii="Times New Roman" w:hAnsi="Times New Roman"/>
            <w:bCs/>
            <w:sz w:val="24"/>
            <w:szCs w:val="24"/>
          </w:rPr>
          <w:t xml:space="preserve"> utilizing any measurements or data captures for further analysis</w:t>
        </w:r>
      </w:ins>
      <w:r w:rsidRPr="00A23394">
        <w:rPr>
          <w:rFonts w:ascii="Times New Roman" w:hAnsi="Times New Roman"/>
          <w:bCs/>
          <w:sz w:val="24"/>
          <w:szCs w:val="24"/>
        </w:rPr>
        <w:t>.</w:t>
      </w:r>
      <w:r w:rsidRPr="00BD278B">
        <w:rPr>
          <w:rFonts w:ascii="Times New Roman" w:hAnsi="Times New Roman"/>
          <w:b/>
          <w:bCs/>
          <w:sz w:val="24"/>
          <w:szCs w:val="24"/>
        </w:rPr>
        <w:t xml:space="preserve"> </w:t>
      </w:r>
      <w:commentRangeEnd w:id="17"/>
      <w:r w:rsidR="00F80207">
        <w:rPr>
          <w:rStyle w:val="CommentReference"/>
        </w:rPr>
        <w:commentReference w:id="17"/>
      </w:r>
    </w:p>
    <w:p w14:paraId="3747FDB7"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5FDD1C49" w14:textId="77777777" w:rsidR="00813FE8" w:rsidRDefault="00813FE8" w:rsidP="00DF172E">
      <w:pPr>
        <w:numPr>
          <w:ilvl w:val="1"/>
          <w:numId w:val="30"/>
        </w:numPr>
        <w:autoSpaceDE w:val="0"/>
        <w:autoSpaceDN w:val="0"/>
        <w:adjustRightInd w:val="0"/>
        <w:spacing w:after="0" w:line="240" w:lineRule="auto"/>
        <w:rPr>
          <w:rFonts w:ascii="Times New Roman" w:hAnsi="Times New Roman"/>
          <w:bCs/>
          <w:sz w:val="24"/>
          <w:szCs w:val="24"/>
        </w:rPr>
      </w:pPr>
      <w:r w:rsidRPr="00BD278B">
        <w:rPr>
          <w:rFonts w:ascii="Times New Roman" w:hAnsi="Times New Roman"/>
          <w:bCs/>
          <w:sz w:val="24"/>
          <w:szCs w:val="24"/>
        </w:rPr>
        <w:t xml:space="preserve">Set the function generator </w:t>
      </w:r>
      <w:r>
        <w:rPr>
          <w:rFonts w:ascii="Times New Roman" w:hAnsi="Times New Roman"/>
          <w:bCs/>
          <w:sz w:val="24"/>
          <w:szCs w:val="24"/>
        </w:rPr>
        <w:t>output (50</w:t>
      </w:r>
      <w:r w:rsidRPr="00813FE8">
        <w:rPr>
          <w:rFonts w:ascii="Times New Roman" w:hAnsi="Times New Roman"/>
          <w:bCs/>
          <w:sz w:val="24"/>
          <w:szCs w:val="24"/>
        </w:rPr>
        <w:t xml:space="preserve"> </w:t>
      </w:r>
      <w:r>
        <w:rPr>
          <w:rFonts w:ascii="Times New Roman" w:hAnsi="Times New Roman"/>
          <w:bCs/>
          <w:sz w:val="24"/>
          <w:szCs w:val="24"/>
        </w:rPr>
        <w:t>Ω BNC output connector) at</w:t>
      </w:r>
      <w:r w:rsidRPr="00BD278B">
        <w:rPr>
          <w:rFonts w:ascii="Times New Roman" w:hAnsi="Times New Roman"/>
          <w:bCs/>
          <w:sz w:val="24"/>
          <w:szCs w:val="24"/>
        </w:rPr>
        <w:t xml:space="preserve"> 10</w:t>
      </w:r>
      <w:r w:rsidR="00491509">
        <w:rPr>
          <w:rFonts w:ascii="Times New Roman" w:hAnsi="Times New Roman"/>
          <w:bCs/>
          <w:sz w:val="24"/>
          <w:szCs w:val="24"/>
        </w:rPr>
        <w:t xml:space="preserve"> </w:t>
      </w:r>
      <w:r w:rsidRPr="00BD278B">
        <w:rPr>
          <w:rFonts w:ascii="Times New Roman" w:hAnsi="Times New Roman"/>
          <w:bCs/>
          <w:sz w:val="24"/>
          <w:szCs w:val="24"/>
        </w:rPr>
        <w:t xml:space="preserve">V peak </w:t>
      </w:r>
      <w:r>
        <w:rPr>
          <w:rFonts w:ascii="Times New Roman" w:hAnsi="Times New Roman"/>
          <w:bCs/>
          <w:sz w:val="24"/>
          <w:szCs w:val="24"/>
        </w:rPr>
        <w:t>and 1000 Hz sinusoidal waveform. Observe the waveform</w:t>
      </w:r>
      <w:r w:rsidRPr="00BD278B">
        <w:rPr>
          <w:rFonts w:ascii="Times New Roman" w:hAnsi="Times New Roman"/>
          <w:bCs/>
          <w:sz w:val="24"/>
          <w:szCs w:val="24"/>
        </w:rPr>
        <w:t xml:space="preserve"> using the differential voltage probe</w:t>
      </w:r>
      <w:r>
        <w:rPr>
          <w:rFonts w:ascii="Times New Roman" w:hAnsi="Times New Roman"/>
          <w:bCs/>
          <w:sz w:val="24"/>
          <w:szCs w:val="24"/>
        </w:rPr>
        <w:t>.</w:t>
      </w:r>
    </w:p>
    <w:p w14:paraId="40930F4F"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4BF2E07" w14:textId="77777777" w:rsidR="00813FE8" w:rsidRDefault="00813FE8"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lastRenderedPageBreak/>
        <w:t xml:space="preserve">Leave the function generator </w:t>
      </w:r>
      <w:r w:rsidR="00491509">
        <w:rPr>
          <w:rFonts w:ascii="Times New Roman" w:hAnsi="Times New Roman"/>
          <w:bCs/>
          <w:sz w:val="24"/>
          <w:szCs w:val="24"/>
        </w:rPr>
        <w:t>on</w:t>
      </w:r>
      <w:r>
        <w:rPr>
          <w:rFonts w:ascii="Times New Roman" w:hAnsi="Times New Roman"/>
          <w:bCs/>
          <w:sz w:val="24"/>
          <w:szCs w:val="24"/>
        </w:rPr>
        <w:t xml:space="preserve"> even when disconnected</w:t>
      </w:r>
      <w:r w:rsidR="00491509">
        <w:rPr>
          <w:rFonts w:ascii="Times New Roman" w:hAnsi="Times New Roman"/>
          <w:bCs/>
          <w:sz w:val="24"/>
          <w:szCs w:val="24"/>
        </w:rPr>
        <w:t>,</w:t>
      </w:r>
      <w:r>
        <w:rPr>
          <w:rFonts w:ascii="Times New Roman" w:hAnsi="Times New Roman"/>
          <w:bCs/>
          <w:sz w:val="24"/>
          <w:szCs w:val="24"/>
        </w:rPr>
        <w:t xml:space="preserve"> but avoid shorting its terminals. Turning the function generator </w:t>
      </w:r>
      <w:r w:rsidR="00491509">
        <w:rPr>
          <w:rFonts w:ascii="Times New Roman" w:hAnsi="Times New Roman"/>
          <w:bCs/>
          <w:sz w:val="24"/>
          <w:szCs w:val="24"/>
        </w:rPr>
        <w:t>off</w:t>
      </w:r>
      <w:r>
        <w:rPr>
          <w:rFonts w:ascii="Times New Roman" w:hAnsi="Times New Roman"/>
          <w:bCs/>
          <w:sz w:val="24"/>
          <w:szCs w:val="24"/>
        </w:rPr>
        <w:t xml:space="preserve"> reset</w:t>
      </w:r>
      <w:r w:rsidR="00491509">
        <w:rPr>
          <w:rFonts w:ascii="Times New Roman" w:hAnsi="Times New Roman"/>
          <w:bCs/>
          <w:sz w:val="24"/>
          <w:szCs w:val="24"/>
        </w:rPr>
        <w:t>s</w:t>
      </w:r>
      <w:r>
        <w:rPr>
          <w:rFonts w:ascii="Times New Roman" w:hAnsi="Times New Roman"/>
          <w:bCs/>
          <w:sz w:val="24"/>
          <w:szCs w:val="24"/>
        </w:rPr>
        <w:t xml:space="preserve"> many settings. </w:t>
      </w:r>
    </w:p>
    <w:p w14:paraId="1555A4B4"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119C3EEC"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sidRPr="00BD278B">
        <w:rPr>
          <w:rFonts w:ascii="Times New Roman" w:hAnsi="Times New Roman"/>
          <w:bCs/>
          <w:sz w:val="24"/>
          <w:szCs w:val="24"/>
        </w:rPr>
        <w:t>Con</w:t>
      </w:r>
      <w:r>
        <w:rPr>
          <w:rFonts w:ascii="Times New Roman" w:hAnsi="Times New Roman"/>
          <w:bCs/>
          <w:sz w:val="24"/>
          <w:szCs w:val="24"/>
        </w:rPr>
        <w:t xml:space="preserve">nect the current and voltage probes to measure </w:t>
      </w:r>
      <w:r>
        <w:rPr>
          <w:rFonts w:ascii="Times New Roman" w:hAnsi="Times New Roman"/>
          <w:bCs/>
          <w:i/>
          <w:sz w:val="24"/>
          <w:szCs w:val="24"/>
        </w:rPr>
        <w:t>v</w:t>
      </w:r>
      <w:r w:rsidRPr="00BD278B">
        <w:rPr>
          <w:rFonts w:ascii="Times New Roman" w:hAnsi="Times New Roman"/>
          <w:bCs/>
          <w:i/>
          <w:sz w:val="24"/>
          <w:szCs w:val="24"/>
          <w:vertAlign w:val="subscript"/>
        </w:rPr>
        <w:t>C</w:t>
      </w:r>
      <w:r>
        <w:rPr>
          <w:rFonts w:ascii="Times New Roman" w:hAnsi="Times New Roman"/>
          <w:bCs/>
          <w:sz w:val="24"/>
          <w:szCs w:val="24"/>
        </w:rPr>
        <w:t xml:space="preserve"> and </w:t>
      </w:r>
      <w:r>
        <w:rPr>
          <w:rFonts w:ascii="Times New Roman" w:hAnsi="Times New Roman"/>
          <w:bCs/>
          <w:i/>
          <w:sz w:val="24"/>
          <w:szCs w:val="24"/>
        </w:rPr>
        <w:t>i</w:t>
      </w:r>
      <w:r w:rsidR="00C6630B">
        <w:rPr>
          <w:rFonts w:ascii="Times New Roman" w:hAnsi="Times New Roman"/>
          <w:bCs/>
          <w:sz w:val="24"/>
          <w:szCs w:val="24"/>
        </w:rPr>
        <w:t>.</w:t>
      </w:r>
    </w:p>
    <w:p w14:paraId="322699AF"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DE2A006" w14:textId="77777777" w:rsidR="00C6630B" w:rsidRDefault="00491509"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w:t>
      </w:r>
      <w:r w:rsidR="00C6630B">
        <w:rPr>
          <w:rFonts w:ascii="Times New Roman" w:hAnsi="Times New Roman"/>
          <w:bCs/>
          <w:sz w:val="24"/>
          <w:szCs w:val="24"/>
        </w:rPr>
        <w:t xml:space="preserve">heck </w:t>
      </w:r>
      <w:r>
        <w:rPr>
          <w:rFonts w:ascii="Times New Roman" w:hAnsi="Times New Roman"/>
          <w:bCs/>
          <w:sz w:val="24"/>
          <w:szCs w:val="24"/>
        </w:rPr>
        <w:t>the</w:t>
      </w:r>
      <w:r w:rsidR="00C6630B">
        <w:rPr>
          <w:rFonts w:ascii="Times New Roman" w:hAnsi="Times New Roman"/>
          <w:bCs/>
          <w:sz w:val="24"/>
          <w:szCs w:val="24"/>
        </w:rPr>
        <w:t xml:space="preserve"> circuit.</w:t>
      </w:r>
    </w:p>
    <w:p w14:paraId="4A21CAAA"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D68B659" w14:textId="77777777" w:rsidR="00C6630B" w:rsidRPr="00C6630B" w:rsidRDefault="00C6630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Connect the function generator to the circuit.</w:t>
      </w:r>
    </w:p>
    <w:p w14:paraId="05283EF7"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740439E8"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Take a screenshot of the measured current and voltage with at least three periods shown in addition to the peak or RMS values of the measured signals. </w:t>
      </w:r>
    </w:p>
    <w:p w14:paraId="612E719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DC98973"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From the “Display” menu on the scope, change the display format from “YT” to “XY”. </w:t>
      </w:r>
    </w:p>
    <w:p w14:paraId="47AACC74"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7E726982"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Observe the B-H curve by adjusting the channel 1 and channel 2</w:t>
      </w:r>
      <w:r w:rsidR="00813FE8">
        <w:rPr>
          <w:rFonts w:ascii="Times New Roman" w:hAnsi="Times New Roman"/>
          <w:bCs/>
          <w:sz w:val="24"/>
          <w:szCs w:val="24"/>
        </w:rPr>
        <w:t xml:space="preserve"> vertical adjustment</w:t>
      </w:r>
      <w:r>
        <w:rPr>
          <w:rFonts w:ascii="Times New Roman" w:hAnsi="Times New Roman"/>
          <w:bCs/>
          <w:sz w:val="24"/>
          <w:szCs w:val="24"/>
        </w:rPr>
        <w:t xml:space="preserve"> knobs until the curve fits the scope screen. </w:t>
      </w:r>
    </w:p>
    <w:p w14:paraId="0646AB99"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031BA5D"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In order to see a steadier curve,</w:t>
      </w:r>
      <w:r w:rsidR="002F1597">
        <w:rPr>
          <w:rFonts w:ascii="Times New Roman" w:hAnsi="Times New Roman"/>
          <w:bCs/>
          <w:sz w:val="24"/>
          <w:szCs w:val="24"/>
        </w:rPr>
        <w:t xml:space="preserve"> </w:t>
      </w:r>
      <w:r>
        <w:rPr>
          <w:rFonts w:ascii="Times New Roman" w:hAnsi="Times New Roman"/>
          <w:bCs/>
          <w:sz w:val="24"/>
          <w:szCs w:val="24"/>
        </w:rPr>
        <w:t>use the “</w:t>
      </w:r>
      <w:r w:rsidR="00C12748">
        <w:rPr>
          <w:rFonts w:ascii="Times New Roman" w:hAnsi="Times New Roman"/>
          <w:bCs/>
          <w:sz w:val="24"/>
          <w:szCs w:val="24"/>
        </w:rPr>
        <w:t>P</w:t>
      </w:r>
      <w:r>
        <w:rPr>
          <w:rFonts w:ascii="Times New Roman" w:hAnsi="Times New Roman"/>
          <w:bCs/>
          <w:sz w:val="24"/>
          <w:szCs w:val="24"/>
        </w:rPr>
        <w:t xml:space="preserve">ersist” option from the display menu at a setting of 1 or 2 sec. </w:t>
      </w:r>
    </w:p>
    <w:p w14:paraId="6EC75AF3"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70F8FBF5" w14:textId="77777777" w:rsidR="00842281"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Take a screenshot of the measured B-H curve.</w:t>
      </w:r>
    </w:p>
    <w:p w14:paraId="1AE6E48F"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26DB13D9" w14:textId="77777777" w:rsidR="00BD278B" w:rsidRDefault="00BD278B" w:rsidP="00DF172E">
      <w:pPr>
        <w:numPr>
          <w:ilvl w:val="1"/>
          <w:numId w:val="30"/>
        </w:numPr>
        <w:autoSpaceDE w:val="0"/>
        <w:autoSpaceDN w:val="0"/>
        <w:adjustRightInd w:val="0"/>
        <w:spacing w:after="0" w:line="240" w:lineRule="auto"/>
        <w:rPr>
          <w:rFonts w:ascii="Times New Roman" w:hAnsi="Times New Roman"/>
          <w:bCs/>
          <w:sz w:val="24"/>
          <w:szCs w:val="24"/>
        </w:rPr>
      </w:pPr>
      <w:r w:rsidRPr="00842281">
        <w:rPr>
          <w:rFonts w:ascii="Times New Roman" w:hAnsi="Times New Roman"/>
          <w:bCs/>
          <w:sz w:val="24"/>
          <w:szCs w:val="24"/>
        </w:rPr>
        <w:t>Adjust the function generator frequency to 120 Hz and retake the B-H curve screenshot after adjusting the curve settings as needed.</w:t>
      </w:r>
    </w:p>
    <w:p w14:paraId="3D9533C3"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1FEFA811" w14:textId="77777777" w:rsidR="000B7CEE" w:rsidRP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sidRPr="000B7CEE">
        <w:rPr>
          <w:rFonts w:ascii="Times New Roman" w:hAnsi="Times New Roman"/>
          <w:bCs/>
          <w:sz w:val="24"/>
          <w:szCs w:val="24"/>
        </w:rPr>
        <w:t xml:space="preserve">Turn </w:t>
      </w:r>
      <w:r w:rsidR="002F1597">
        <w:rPr>
          <w:rFonts w:ascii="Times New Roman" w:hAnsi="Times New Roman"/>
          <w:bCs/>
          <w:sz w:val="24"/>
          <w:szCs w:val="24"/>
        </w:rPr>
        <w:t>off</w:t>
      </w:r>
      <w:r w:rsidR="002F1597" w:rsidRPr="000B7CEE">
        <w:rPr>
          <w:rFonts w:ascii="Times New Roman" w:hAnsi="Times New Roman"/>
          <w:bCs/>
          <w:sz w:val="24"/>
          <w:szCs w:val="24"/>
        </w:rPr>
        <w:t xml:space="preserve"> </w:t>
      </w:r>
      <w:r w:rsidRPr="000B7CEE">
        <w:rPr>
          <w:rFonts w:ascii="Times New Roman" w:hAnsi="Times New Roman"/>
          <w:bCs/>
          <w:sz w:val="24"/>
          <w:szCs w:val="24"/>
        </w:rPr>
        <w:t xml:space="preserve">the function generator and </w:t>
      </w:r>
      <w:r>
        <w:rPr>
          <w:rFonts w:ascii="Times New Roman" w:hAnsi="Times New Roman"/>
          <w:bCs/>
          <w:sz w:val="24"/>
          <w:szCs w:val="24"/>
        </w:rPr>
        <w:t xml:space="preserve">disassemble </w:t>
      </w:r>
      <w:r w:rsidR="002F1597">
        <w:rPr>
          <w:rFonts w:ascii="Times New Roman" w:hAnsi="Times New Roman"/>
          <w:bCs/>
          <w:sz w:val="24"/>
          <w:szCs w:val="24"/>
        </w:rPr>
        <w:t>the</w:t>
      </w:r>
      <w:r>
        <w:rPr>
          <w:rFonts w:ascii="Times New Roman" w:hAnsi="Times New Roman"/>
          <w:bCs/>
          <w:sz w:val="24"/>
          <w:szCs w:val="24"/>
        </w:rPr>
        <w:t xml:space="preserve"> circuit. </w:t>
      </w:r>
    </w:p>
    <w:p w14:paraId="480F610D" w14:textId="77777777" w:rsidR="00842281" w:rsidRDefault="00842281" w:rsidP="00DF172E">
      <w:pPr>
        <w:autoSpaceDE w:val="0"/>
        <w:autoSpaceDN w:val="0"/>
        <w:adjustRightInd w:val="0"/>
        <w:spacing w:after="0" w:line="240" w:lineRule="auto"/>
        <w:rPr>
          <w:rFonts w:ascii="Times New Roman" w:hAnsi="Times New Roman"/>
          <w:bCs/>
          <w:sz w:val="24"/>
          <w:szCs w:val="24"/>
        </w:rPr>
      </w:pPr>
    </w:p>
    <w:p w14:paraId="110B1780" w14:textId="77777777" w:rsidR="000B7CEE" w:rsidRPr="00A23394" w:rsidRDefault="000B7CEE" w:rsidP="00DF172E">
      <w:pPr>
        <w:numPr>
          <w:ilvl w:val="0"/>
          <w:numId w:val="30"/>
        </w:numPr>
        <w:autoSpaceDE w:val="0"/>
        <w:autoSpaceDN w:val="0"/>
        <w:adjustRightInd w:val="0"/>
        <w:spacing w:after="0" w:line="240" w:lineRule="auto"/>
        <w:rPr>
          <w:rFonts w:ascii="Times New Roman" w:hAnsi="Times New Roman"/>
          <w:bCs/>
          <w:sz w:val="24"/>
          <w:szCs w:val="24"/>
        </w:rPr>
      </w:pPr>
      <w:r w:rsidRPr="00A23394">
        <w:rPr>
          <w:rFonts w:ascii="Times New Roman" w:hAnsi="Times New Roman"/>
          <w:bCs/>
          <w:sz w:val="24"/>
          <w:szCs w:val="24"/>
        </w:rPr>
        <w:t>B-H Curve of a 60 Hz Transformer</w:t>
      </w:r>
      <w:r w:rsidR="002F1597" w:rsidRPr="00A23394">
        <w:rPr>
          <w:rFonts w:ascii="Times New Roman" w:hAnsi="Times New Roman"/>
          <w:bCs/>
          <w:sz w:val="24"/>
          <w:szCs w:val="24"/>
        </w:rPr>
        <w:t>.</w:t>
      </w:r>
      <w:r w:rsidR="002F1597">
        <w:rPr>
          <w:rFonts w:ascii="Times New Roman" w:hAnsi="Times New Roman"/>
          <w:bCs/>
          <w:sz w:val="24"/>
          <w:szCs w:val="24"/>
        </w:rPr>
        <w:t xml:space="preserve"> </w:t>
      </w:r>
      <w:r w:rsidRPr="00A23394">
        <w:rPr>
          <w:rFonts w:ascii="Times New Roman" w:hAnsi="Times New Roman"/>
          <w:bCs/>
          <w:sz w:val="24"/>
          <w:szCs w:val="24"/>
        </w:rPr>
        <w:t xml:space="preserve">The transformer </w:t>
      </w:r>
      <w:r w:rsidR="002F1597">
        <w:rPr>
          <w:rFonts w:ascii="Times New Roman" w:hAnsi="Times New Roman"/>
          <w:bCs/>
          <w:sz w:val="24"/>
          <w:szCs w:val="24"/>
        </w:rPr>
        <w:t>used in this demonstration</w:t>
      </w:r>
      <w:r w:rsidRPr="00A23394">
        <w:rPr>
          <w:rFonts w:ascii="Times New Roman" w:hAnsi="Times New Roman"/>
          <w:bCs/>
          <w:sz w:val="24"/>
          <w:szCs w:val="24"/>
        </w:rPr>
        <w:t xml:space="preserve"> steps down 1</w:t>
      </w:r>
      <w:r w:rsidR="00E37DC7" w:rsidRPr="00A23394">
        <w:rPr>
          <w:rFonts w:ascii="Times New Roman" w:hAnsi="Times New Roman"/>
          <w:bCs/>
          <w:sz w:val="24"/>
          <w:szCs w:val="24"/>
        </w:rPr>
        <w:t>15</w:t>
      </w:r>
      <w:r w:rsidR="002F1597">
        <w:rPr>
          <w:rFonts w:ascii="Times New Roman" w:hAnsi="Times New Roman"/>
          <w:bCs/>
          <w:sz w:val="24"/>
          <w:szCs w:val="24"/>
        </w:rPr>
        <w:t xml:space="preserve"> </w:t>
      </w:r>
      <w:r w:rsidRPr="00A23394">
        <w:rPr>
          <w:rFonts w:ascii="Times New Roman" w:hAnsi="Times New Roman"/>
          <w:bCs/>
          <w:sz w:val="24"/>
          <w:szCs w:val="24"/>
        </w:rPr>
        <w:t>V RMS to 24</w:t>
      </w:r>
      <w:r w:rsidR="002F1597">
        <w:rPr>
          <w:rFonts w:ascii="Times New Roman" w:hAnsi="Times New Roman"/>
          <w:bCs/>
          <w:sz w:val="24"/>
          <w:szCs w:val="24"/>
        </w:rPr>
        <w:t xml:space="preserve"> </w:t>
      </w:r>
      <w:r w:rsidRPr="00A23394">
        <w:rPr>
          <w:rFonts w:ascii="Times New Roman" w:hAnsi="Times New Roman"/>
          <w:bCs/>
          <w:sz w:val="24"/>
          <w:szCs w:val="24"/>
        </w:rPr>
        <w:t xml:space="preserve">V RMS, but </w:t>
      </w:r>
      <w:r w:rsidR="002F1597">
        <w:rPr>
          <w:rFonts w:ascii="Times New Roman" w:hAnsi="Times New Roman"/>
          <w:bCs/>
          <w:sz w:val="24"/>
          <w:szCs w:val="24"/>
        </w:rPr>
        <w:t xml:space="preserve">can </w:t>
      </w:r>
      <w:r w:rsidRPr="00A23394">
        <w:rPr>
          <w:rFonts w:ascii="Times New Roman" w:hAnsi="Times New Roman"/>
          <w:bCs/>
          <w:sz w:val="24"/>
          <w:szCs w:val="24"/>
        </w:rPr>
        <w:t>only be used for B-H curve characterization in this experiment</w:t>
      </w:r>
      <w:r w:rsidR="002F1597">
        <w:rPr>
          <w:rFonts w:ascii="Times New Roman" w:hAnsi="Times New Roman"/>
          <w:bCs/>
          <w:sz w:val="24"/>
          <w:szCs w:val="24"/>
        </w:rPr>
        <w:t>,</w:t>
      </w:r>
      <w:r w:rsidRPr="00A23394">
        <w:rPr>
          <w:rFonts w:ascii="Times New Roman" w:hAnsi="Times New Roman"/>
          <w:bCs/>
          <w:sz w:val="24"/>
          <w:szCs w:val="24"/>
        </w:rPr>
        <w:t xml:space="preserve"> thus only the 120</w:t>
      </w:r>
      <w:r w:rsidR="002F1597">
        <w:rPr>
          <w:rFonts w:ascii="Times New Roman" w:hAnsi="Times New Roman"/>
          <w:bCs/>
          <w:sz w:val="24"/>
          <w:szCs w:val="24"/>
        </w:rPr>
        <w:t xml:space="preserve"> </w:t>
      </w:r>
      <w:r w:rsidRPr="00A23394">
        <w:rPr>
          <w:rFonts w:ascii="Times New Roman" w:hAnsi="Times New Roman"/>
          <w:bCs/>
          <w:sz w:val="24"/>
          <w:szCs w:val="24"/>
        </w:rPr>
        <w:t xml:space="preserve">V RMS terminals are </w:t>
      </w:r>
      <w:r w:rsidR="00813FE8" w:rsidRPr="00A23394">
        <w:rPr>
          <w:rFonts w:ascii="Times New Roman" w:hAnsi="Times New Roman"/>
          <w:bCs/>
          <w:sz w:val="24"/>
          <w:szCs w:val="24"/>
        </w:rPr>
        <w:t>used</w:t>
      </w:r>
      <w:r w:rsidRPr="00A23394">
        <w:rPr>
          <w:rFonts w:ascii="Times New Roman" w:hAnsi="Times New Roman"/>
          <w:bCs/>
          <w:sz w:val="24"/>
          <w:szCs w:val="24"/>
        </w:rPr>
        <w:t>.</w:t>
      </w:r>
      <w:r w:rsidR="00BA071B" w:rsidRPr="00A23394">
        <w:rPr>
          <w:rFonts w:ascii="Times New Roman" w:hAnsi="Times New Roman"/>
          <w:bCs/>
          <w:sz w:val="24"/>
          <w:szCs w:val="24"/>
        </w:rPr>
        <w:t xml:space="preserve"> The transformer dimensions are shown in </w:t>
      </w:r>
      <w:r w:rsidR="00BA071B" w:rsidRPr="00A23394">
        <w:rPr>
          <w:rFonts w:ascii="Times New Roman" w:hAnsi="Times New Roman"/>
          <w:b/>
          <w:bCs/>
          <w:sz w:val="24"/>
          <w:szCs w:val="24"/>
        </w:rPr>
        <w:t>Fig</w:t>
      </w:r>
      <w:r w:rsidR="002F1597" w:rsidRPr="00A23394">
        <w:rPr>
          <w:rFonts w:ascii="Times New Roman" w:hAnsi="Times New Roman"/>
          <w:b/>
          <w:bCs/>
          <w:sz w:val="24"/>
          <w:szCs w:val="24"/>
        </w:rPr>
        <w:t>ure</w:t>
      </w:r>
      <w:r w:rsidR="00BA071B" w:rsidRPr="00A23394">
        <w:rPr>
          <w:rFonts w:ascii="Times New Roman" w:hAnsi="Times New Roman"/>
          <w:b/>
          <w:bCs/>
          <w:sz w:val="24"/>
          <w:szCs w:val="24"/>
        </w:rPr>
        <w:t xml:space="preserve"> </w:t>
      </w:r>
      <w:r w:rsidR="002F1597" w:rsidRPr="00A23394">
        <w:rPr>
          <w:rFonts w:ascii="Times New Roman" w:hAnsi="Times New Roman"/>
          <w:b/>
          <w:bCs/>
          <w:sz w:val="24"/>
          <w:szCs w:val="24"/>
        </w:rPr>
        <w:t>3</w:t>
      </w:r>
      <w:r w:rsidR="00BA071B" w:rsidRPr="00A23394">
        <w:rPr>
          <w:rFonts w:ascii="Times New Roman" w:hAnsi="Times New Roman"/>
          <w:bCs/>
          <w:sz w:val="24"/>
          <w:szCs w:val="24"/>
        </w:rPr>
        <w:t>.</w:t>
      </w:r>
    </w:p>
    <w:p w14:paraId="719152ED" w14:textId="77777777" w:rsidR="00941352" w:rsidRDefault="00941352" w:rsidP="00DF172E">
      <w:pPr>
        <w:autoSpaceDE w:val="0"/>
        <w:autoSpaceDN w:val="0"/>
        <w:adjustRightInd w:val="0"/>
        <w:spacing w:after="0" w:line="240" w:lineRule="auto"/>
      </w:pPr>
    </w:p>
    <w:p w14:paraId="6F274E99"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Using the LCR meter, measure the inductance of the 1</w:t>
      </w:r>
      <w:r w:rsidR="00E37DC7">
        <w:rPr>
          <w:rFonts w:ascii="Times New Roman" w:hAnsi="Times New Roman"/>
          <w:bCs/>
          <w:sz w:val="24"/>
          <w:szCs w:val="24"/>
        </w:rPr>
        <w:t>15</w:t>
      </w:r>
      <w:r w:rsidR="00CF3290">
        <w:rPr>
          <w:rFonts w:ascii="Times New Roman" w:hAnsi="Times New Roman"/>
          <w:bCs/>
          <w:sz w:val="24"/>
          <w:szCs w:val="24"/>
        </w:rPr>
        <w:t xml:space="preserve"> </w:t>
      </w:r>
      <w:r>
        <w:rPr>
          <w:rFonts w:ascii="Times New Roman" w:hAnsi="Times New Roman"/>
          <w:bCs/>
          <w:sz w:val="24"/>
          <w:szCs w:val="24"/>
        </w:rPr>
        <w:t>V-side winding at 120 Hz (closer to the rated 60 Hz).</w:t>
      </w:r>
    </w:p>
    <w:p w14:paraId="51FF3134"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60F67D7" w14:textId="77777777" w:rsidR="0025231B" w:rsidRDefault="00CF3290"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Make </w:t>
      </w:r>
      <w:r w:rsidR="0025231B">
        <w:rPr>
          <w:rFonts w:ascii="Times New Roman" w:hAnsi="Times New Roman"/>
          <w:bCs/>
          <w:sz w:val="24"/>
          <w:szCs w:val="24"/>
        </w:rPr>
        <w:t xml:space="preserve">sure the three-phase disconnect switch is in the </w:t>
      </w:r>
      <w:r>
        <w:rPr>
          <w:rFonts w:ascii="Times New Roman" w:hAnsi="Times New Roman"/>
          <w:bCs/>
          <w:sz w:val="24"/>
          <w:szCs w:val="24"/>
        </w:rPr>
        <w:t>off</w:t>
      </w:r>
      <w:r w:rsidR="0025231B">
        <w:rPr>
          <w:rFonts w:ascii="Times New Roman" w:hAnsi="Times New Roman"/>
          <w:bCs/>
          <w:sz w:val="24"/>
          <w:szCs w:val="24"/>
        </w:rPr>
        <w:t xml:space="preserve"> position.</w:t>
      </w:r>
    </w:p>
    <w:p w14:paraId="580F75AD"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4224E21" w14:textId="77777777" w:rsidR="0025231B" w:rsidRDefault="0025231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Connect the three-phase cable to the VARIAC.</w:t>
      </w:r>
    </w:p>
    <w:p w14:paraId="131C317E"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BA358A9" w14:textId="77777777" w:rsidR="0025231B" w:rsidRDefault="0025231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Build the circuit shown in </w:t>
      </w:r>
      <w:r w:rsidRPr="00A23394">
        <w:rPr>
          <w:rFonts w:ascii="Times New Roman" w:hAnsi="Times New Roman"/>
          <w:b/>
          <w:bCs/>
          <w:sz w:val="24"/>
          <w:szCs w:val="24"/>
        </w:rPr>
        <w:t>Fig</w:t>
      </w:r>
      <w:r w:rsidR="00CF3290" w:rsidRPr="00A23394">
        <w:rPr>
          <w:rFonts w:ascii="Times New Roman" w:hAnsi="Times New Roman"/>
          <w:b/>
          <w:bCs/>
          <w:sz w:val="24"/>
          <w:szCs w:val="24"/>
        </w:rPr>
        <w:t xml:space="preserve">ure </w:t>
      </w:r>
      <w:r w:rsidR="00EC484B" w:rsidRPr="00A23394">
        <w:rPr>
          <w:rFonts w:ascii="Times New Roman" w:hAnsi="Times New Roman"/>
          <w:b/>
          <w:bCs/>
          <w:sz w:val="24"/>
          <w:szCs w:val="24"/>
        </w:rPr>
        <w:t>4</w:t>
      </w:r>
      <w:r>
        <w:rPr>
          <w:rFonts w:ascii="Times New Roman" w:hAnsi="Times New Roman"/>
          <w:bCs/>
          <w:sz w:val="24"/>
          <w:szCs w:val="24"/>
        </w:rPr>
        <w:t xml:space="preserve">. </w:t>
      </w:r>
      <w:r w:rsidR="00CF3290">
        <w:rPr>
          <w:rFonts w:ascii="Times New Roman" w:hAnsi="Times New Roman"/>
          <w:bCs/>
          <w:sz w:val="24"/>
          <w:szCs w:val="24"/>
        </w:rPr>
        <w:t>H</w:t>
      </w:r>
      <w:r>
        <w:rPr>
          <w:rFonts w:ascii="Times New Roman" w:hAnsi="Times New Roman"/>
          <w:bCs/>
          <w:sz w:val="24"/>
          <w:szCs w:val="24"/>
        </w:rPr>
        <w:t xml:space="preserve">ave the transformer sit on the side of the proto-board. Use banana cables to connect AC1 and N from the VARIAC to the proto-board. </w:t>
      </w:r>
    </w:p>
    <w:p w14:paraId="048D137B"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330FF1F" w14:textId="77777777" w:rsidR="00C6630B" w:rsidRDefault="00C6630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Make sure the VARIAC is set at 0%. </w:t>
      </w:r>
    </w:p>
    <w:p w14:paraId="79B80CE5" w14:textId="77777777" w:rsidR="004016DE" w:rsidRDefault="004016DE" w:rsidP="00DF172E">
      <w:pPr>
        <w:autoSpaceDE w:val="0"/>
        <w:autoSpaceDN w:val="0"/>
        <w:adjustRightInd w:val="0"/>
        <w:spacing w:after="0" w:line="240" w:lineRule="auto"/>
        <w:ind w:left="360"/>
      </w:pPr>
    </w:p>
    <w:p w14:paraId="24D395B8"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Check a differential voltage probe and a current probe for no offsets with the current probe connected on channel 1 and </w:t>
      </w:r>
      <w:r w:rsidR="00CF3290">
        <w:rPr>
          <w:rFonts w:ascii="Times New Roman" w:hAnsi="Times New Roman"/>
          <w:bCs/>
          <w:sz w:val="24"/>
          <w:szCs w:val="24"/>
        </w:rPr>
        <w:t xml:space="preserve">the </w:t>
      </w:r>
      <w:r>
        <w:rPr>
          <w:rFonts w:ascii="Times New Roman" w:hAnsi="Times New Roman"/>
          <w:bCs/>
          <w:sz w:val="24"/>
          <w:szCs w:val="24"/>
        </w:rPr>
        <w:t>voltage probe connected on channel 2.</w:t>
      </w:r>
    </w:p>
    <w:p w14:paraId="6423764E"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3F7E6C99" w14:textId="77777777" w:rsidR="00CF3290"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Note down the scaling factors for the differential probe on the probe itself and on the scope.</w:t>
      </w:r>
      <w:r w:rsidR="00BA071B">
        <w:rPr>
          <w:rFonts w:ascii="Times New Roman" w:hAnsi="Times New Roman"/>
          <w:bCs/>
          <w:sz w:val="24"/>
          <w:szCs w:val="24"/>
        </w:rPr>
        <w:t xml:space="preserve"> Set the differential probe scaling to </w:t>
      </w:r>
      <w:r w:rsidR="00BA071B" w:rsidRPr="00A23394">
        <w:rPr>
          <w:rFonts w:ascii="Times New Roman" w:hAnsi="Times New Roman"/>
          <w:bCs/>
          <w:sz w:val="24"/>
          <w:szCs w:val="24"/>
        </w:rPr>
        <w:t>1/200</w:t>
      </w:r>
      <w:r w:rsidR="00BA071B">
        <w:rPr>
          <w:rFonts w:ascii="Times New Roman" w:hAnsi="Times New Roman"/>
          <w:bCs/>
          <w:sz w:val="24"/>
          <w:szCs w:val="24"/>
        </w:rPr>
        <w:t>.</w:t>
      </w:r>
      <w:r>
        <w:rPr>
          <w:rFonts w:ascii="Times New Roman" w:hAnsi="Times New Roman"/>
          <w:bCs/>
          <w:sz w:val="24"/>
          <w:szCs w:val="24"/>
        </w:rPr>
        <w:t xml:space="preserve"> </w:t>
      </w:r>
    </w:p>
    <w:p w14:paraId="7018F063" w14:textId="77777777" w:rsidR="00CF3290" w:rsidRPr="00A23394" w:rsidRDefault="00CF3290" w:rsidP="00DF172E">
      <w:pPr>
        <w:autoSpaceDE w:val="0"/>
        <w:autoSpaceDN w:val="0"/>
        <w:adjustRightInd w:val="0"/>
        <w:spacing w:after="0" w:line="240" w:lineRule="auto"/>
        <w:rPr>
          <w:rFonts w:ascii="Times New Roman" w:hAnsi="Times New Roman"/>
          <w:bCs/>
          <w:sz w:val="24"/>
          <w:szCs w:val="24"/>
        </w:rPr>
      </w:pPr>
    </w:p>
    <w:p w14:paraId="07CAF8C2"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Set the current probe to 100</w:t>
      </w:r>
      <w:r w:rsidR="00CF3290">
        <w:rPr>
          <w:rFonts w:ascii="Times New Roman" w:hAnsi="Times New Roman"/>
          <w:bCs/>
          <w:sz w:val="24"/>
          <w:szCs w:val="24"/>
        </w:rPr>
        <w:t xml:space="preserve"> </w:t>
      </w:r>
      <w:r>
        <w:rPr>
          <w:rFonts w:ascii="Times New Roman" w:hAnsi="Times New Roman"/>
          <w:bCs/>
          <w:sz w:val="24"/>
          <w:szCs w:val="24"/>
        </w:rPr>
        <w:t xml:space="preserve">mV/A on the probe itself and 1X on the scope. </w:t>
      </w:r>
      <w:r w:rsidRPr="00A23394">
        <w:rPr>
          <w:rFonts w:ascii="Times New Roman" w:hAnsi="Times New Roman"/>
          <w:bCs/>
          <w:sz w:val="24"/>
          <w:szCs w:val="24"/>
        </w:rPr>
        <w:t xml:space="preserve">Remember that these scaling factors need to be used when doing calculations. </w:t>
      </w:r>
    </w:p>
    <w:p w14:paraId="10B5E872"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2DA31935"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sidRPr="00BD278B">
        <w:rPr>
          <w:rFonts w:ascii="Times New Roman" w:hAnsi="Times New Roman"/>
          <w:bCs/>
          <w:sz w:val="24"/>
          <w:szCs w:val="24"/>
        </w:rPr>
        <w:t>Con</w:t>
      </w:r>
      <w:r>
        <w:rPr>
          <w:rFonts w:ascii="Times New Roman" w:hAnsi="Times New Roman"/>
          <w:bCs/>
          <w:sz w:val="24"/>
          <w:szCs w:val="24"/>
        </w:rPr>
        <w:t xml:space="preserve">nect the current and voltage probes to measure </w:t>
      </w:r>
      <w:r>
        <w:rPr>
          <w:rFonts w:ascii="Times New Roman" w:hAnsi="Times New Roman"/>
          <w:bCs/>
          <w:i/>
          <w:sz w:val="24"/>
          <w:szCs w:val="24"/>
        </w:rPr>
        <w:t>v</w:t>
      </w:r>
      <w:r w:rsidRPr="00BD278B">
        <w:rPr>
          <w:rFonts w:ascii="Times New Roman" w:hAnsi="Times New Roman"/>
          <w:bCs/>
          <w:i/>
          <w:sz w:val="24"/>
          <w:szCs w:val="24"/>
          <w:vertAlign w:val="subscript"/>
        </w:rPr>
        <w:t>C</w:t>
      </w:r>
      <w:r>
        <w:rPr>
          <w:rFonts w:ascii="Times New Roman" w:hAnsi="Times New Roman"/>
          <w:bCs/>
          <w:sz w:val="24"/>
          <w:szCs w:val="24"/>
        </w:rPr>
        <w:t xml:space="preserve"> and </w:t>
      </w:r>
      <w:r>
        <w:rPr>
          <w:rFonts w:ascii="Times New Roman" w:hAnsi="Times New Roman"/>
          <w:bCs/>
          <w:i/>
          <w:sz w:val="24"/>
          <w:szCs w:val="24"/>
        </w:rPr>
        <w:t>i</w:t>
      </w:r>
      <w:r w:rsidR="00C6630B">
        <w:rPr>
          <w:rFonts w:ascii="Times New Roman" w:hAnsi="Times New Roman"/>
          <w:bCs/>
          <w:sz w:val="24"/>
          <w:szCs w:val="24"/>
        </w:rPr>
        <w:t>.</w:t>
      </w:r>
    </w:p>
    <w:p w14:paraId="650ADE25"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CF90DC0" w14:textId="77777777" w:rsidR="00C6630B" w:rsidRDefault="00CF3290"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w:t>
      </w:r>
      <w:r w:rsidR="00C6630B">
        <w:rPr>
          <w:rFonts w:ascii="Times New Roman" w:hAnsi="Times New Roman"/>
          <w:bCs/>
          <w:sz w:val="24"/>
          <w:szCs w:val="24"/>
        </w:rPr>
        <w:t xml:space="preserve">heck </w:t>
      </w:r>
      <w:r>
        <w:rPr>
          <w:rFonts w:ascii="Times New Roman" w:hAnsi="Times New Roman"/>
          <w:bCs/>
          <w:sz w:val="24"/>
          <w:szCs w:val="24"/>
        </w:rPr>
        <w:t>the</w:t>
      </w:r>
      <w:r w:rsidR="00C6630B">
        <w:rPr>
          <w:rFonts w:ascii="Times New Roman" w:hAnsi="Times New Roman"/>
          <w:bCs/>
          <w:sz w:val="24"/>
          <w:szCs w:val="24"/>
        </w:rPr>
        <w:t xml:space="preserve"> circuit.</w:t>
      </w:r>
    </w:p>
    <w:p w14:paraId="29917690"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C7E36DF" w14:textId="77777777" w:rsidR="00C6630B" w:rsidRDefault="00C6630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Turn </w:t>
      </w:r>
      <w:r w:rsidR="00CF3290">
        <w:rPr>
          <w:rFonts w:ascii="Times New Roman" w:hAnsi="Times New Roman"/>
          <w:bCs/>
          <w:sz w:val="24"/>
          <w:szCs w:val="24"/>
        </w:rPr>
        <w:t>on</w:t>
      </w:r>
      <w:r>
        <w:rPr>
          <w:rFonts w:ascii="Times New Roman" w:hAnsi="Times New Roman"/>
          <w:bCs/>
          <w:sz w:val="24"/>
          <w:szCs w:val="24"/>
        </w:rPr>
        <w:t xml:space="preserve"> the three-phase disconnect switch, and slowly adjust the VARIAC until 90%</w:t>
      </w:r>
      <w:r w:rsidR="00CF3290">
        <w:rPr>
          <w:rFonts w:ascii="Times New Roman" w:hAnsi="Times New Roman"/>
          <w:bCs/>
          <w:sz w:val="24"/>
          <w:szCs w:val="24"/>
        </w:rPr>
        <w:t xml:space="preserve"> is reached</w:t>
      </w:r>
      <w:r>
        <w:rPr>
          <w:rFonts w:ascii="Times New Roman" w:hAnsi="Times New Roman"/>
          <w:bCs/>
          <w:sz w:val="24"/>
          <w:szCs w:val="24"/>
        </w:rPr>
        <w:t xml:space="preserve">. </w:t>
      </w:r>
    </w:p>
    <w:p w14:paraId="210BEA92"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6132A98B"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Take a screenshot of the measured current and voltage with at least three periods shown in addition to the peak or RMS values of the measured signals. </w:t>
      </w:r>
    </w:p>
    <w:p w14:paraId="6F9F36C6"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A053EBE"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From the “Display” menu on the scope, change the display format from “YT” to “XY”. </w:t>
      </w:r>
    </w:p>
    <w:p w14:paraId="4644DFC1"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5B48DC0F"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Observe the B-H curve by adjusting the channel 1 and channel 2 </w:t>
      </w:r>
      <w:r w:rsidR="00813FE8">
        <w:rPr>
          <w:rFonts w:ascii="Times New Roman" w:hAnsi="Times New Roman"/>
          <w:bCs/>
          <w:sz w:val="24"/>
          <w:szCs w:val="24"/>
        </w:rPr>
        <w:t xml:space="preserve">vertical adjustment </w:t>
      </w:r>
      <w:r>
        <w:rPr>
          <w:rFonts w:ascii="Times New Roman" w:hAnsi="Times New Roman"/>
          <w:bCs/>
          <w:sz w:val="24"/>
          <w:szCs w:val="24"/>
        </w:rPr>
        <w:t xml:space="preserve">knobs until the curve fits the scope screen. </w:t>
      </w:r>
    </w:p>
    <w:p w14:paraId="152F0956"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4885F292"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In order to see a steadier curve, use the “persist” option from the display menu at a setting of 1 or 2 sec. </w:t>
      </w:r>
    </w:p>
    <w:p w14:paraId="55B7AC12"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02511100" w14:textId="77777777" w:rsidR="000B7CEE" w:rsidRDefault="000B7CEE"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Take a screenshot of the </w:t>
      </w:r>
      <w:commentRangeStart w:id="20"/>
      <w:r>
        <w:rPr>
          <w:rFonts w:ascii="Times New Roman" w:hAnsi="Times New Roman"/>
          <w:bCs/>
          <w:sz w:val="24"/>
          <w:szCs w:val="24"/>
        </w:rPr>
        <w:t>measured B-H curve.</w:t>
      </w:r>
      <w:commentRangeEnd w:id="20"/>
      <w:r w:rsidR="00D3610C">
        <w:rPr>
          <w:rStyle w:val="CommentReference"/>
        </w:rPr>
        <w:commentReference w:id="20"/>
      </w:r>
    </w:p>
    <w:p w14:paraId="7B05D409" w14:textId="77777777" w:rsidR="003A3F75" w:rsidRDefault="003A3F75" w:rsidP="00DF172E">
      <w:pPr>
        <w:autoSpaceDE w:val="0"/>
        <w:autoSpaceDN w:val="0"/>
        <w:adjustRightInd w:val="0"/>
        <w:spacing w:after="0" w:line="240" w:lineRule="auto"/>
        <w:ind w:left="792"/>
        <w:rPr>
          <w:rFonts w:ascii="Times New Roman" w:hAnsi="Times New Roman"/>
          <w:bCs/>
          <w:sz w:val="24"/>
          <w:szCs w:val="24"/>
        </w:rPr>
      </w:pPr>
    </w:p>
    <w:p w14:paraId="29A44F77" w14:textId="77777777" w:rsidR="00FA1423" w:rsidRDefault="00C6630B" w:rsidP="00DF172E">
      <w:pPr>
        <w:numPr>
          <w:ilvl w:val="1"/>
          <w:numId w:val="3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Restore the VARIAC to 0%, turn the disconnect switch </w:t>
      </w:r>
      <w:r w:rsidR="00CF3290">
        <w:rPr>
          <w:rFonts w:ascii="Times New Roman" w:hAnsi="Times New Roman"/>
          <w:bCs/>
          <w:sz w:val="24"/>
          <w:szCs w:val="24"/>
        </w:rPr>
        <w:t>off</w:t>
      </w:r>
      <w:r>
        <w:rPr>
          <w:rFonts w:ascii="Times New Roman" w:hAnsi="Times New Roman"/>
          <w:bCs/>
          <w:sz w:val="24"/>
          <w:szCs w:val="24"/>
        </w:rPr>
        <w:t xml:space="preserve">, and disassemble </w:t>
      </w:r>
      <w:r w:rsidR="00CF3290">
        <w:rPr>
          <w:rFonts w:ascii="Times New Roman" w:hAnsi="Times New Roman"/>
          <w:bCs/>
          <w:sz w:val="24"/>
          <w:szCs w:val="24"/>
        </w:rPr>
        <w:t>the</w:t>
      </w:r>
      <w:r>
        <w:rPr>
          <w:rFonts w:ascii="Times New Roman" w:hAnsi="Times New Roman"/>
          <w:bCs/>
          <w:sz w:val="24"/>
          <w:szCs w:val="24"/>
        </w:rPr>
        <w:t xml:space="preserve"> circuit. </w:t>
      </w:r>
    </w:p>
    <w:p w14:paraId="1F894BE5" w14:textId="77777777" w:rsidR="00FA1423" w:rsidRPr="00FA1423" w:rsidRDefault="00FA1423" w:rsidP="00DF172E">
      <w:pPr>
        <w:autoSpaceDE w:val="0"/>
        <w:autoSpaceDN w:val="0"/>
        <w:adjustRightInd w:val="0"/>
        <w:spacing w:after="0" w:line="240" w:lineRule="auto"/>
        <w:rPr>
          <w:rFonts w:ascii="Times New Roman" w:hAnsi="Times New Roman"/>
          <w:bCs/>
          <w:sz w:val="24"/>
          <w:szCs w:val="24"/>
        </w:rPr>
      </w:pPr>
    </w:p>
    <w:p w14:paraId="7131447D" w14:textId="77777777" w:rsidR="00820B5D" w:rsidRPr="00DF172E" w:rsidRDefault="00C12748" w:rsidP="00DF172E">
      <w:pPr>
        <w:autoSpaceDE w:val="0"/>
        <w:autoSpaceDN w:val="0"/>
        <w:adjustRightInd w:val="0"/>
        <w:spacing w:after="0" w:line="240" w:lineRule="auto"/>
        <w:rPr>
          <w:rFonts w:ascii="Times New Roman" w:hAnsi="Times New Roman"/>
          <w:b/>
          <w:bCs/>
          <w:sz w:val="28"/>
          <w:szCs w:val="24"/>
        </w:rPr>
      </w:pPr>
      <w:r w:rsidRPr="00DF172E">
        <w:rPr>
          <w:rFonts w:ascii="Times New Roman" w:hAnsi="Times New Roman"/>
          <w:b/>
          <w:bCs/>
          <w:sz w:val="28"/>
          <w:szCs w:val="24"/>
        </w:rPr>
        <w:t>Representative Results:</w:t>
      </w:r>
    </w:p>
    <w:p w14:paraId="0A1D6760" w14:textId="77777777" w:rsidR="00820B5D" w:rsidRDefault="00820B5D" w:rsidP="00DF172E">
      <w:pPr>
        <w:autoSpaceDE w:val="0"/>
        <w:autoSpaceDN w:val="0"/>
        <w:adjustRightInd w:val="0"/>
        <w:spacing w:after="0" w:line="240" w:lineRule="auto"/>
        <w:rPr>
          <w:rFonts w:ascii="Times New Roman" w:hAnsi="Times New Roman"/>
          <w:b/>
          <w:bCs/>
          <w:sz w:val="24"/>
          <w:szCs w:val="24"/>
        </w:rPr>
      </w:pPr>
    </w:p>
    <w:p w14:paraId="25137A02" w14:textId="77777777" w:rsidR="00820B5D" w:rsidRDefault="00820B5D" w:rsidP="00DF172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In order to find the relative permeability of the core material, two approaches</w:t>
      </w:r>
      <w:r w:rsidR="008F4DC1">
        <w:rPr>
          <w:rFonts w:ascii="TimesNewRomanPSMT" w:hAnsi="TimesNewRomanPSMT" w:cs="TimesNewRomanPSMT"/>
          <w:sz w:val="24"/>
          <w:szCs w:val="24"/>
        </w:rPr>
        <w:t xml:space="preserve"> can be used</w:t>
      </w:r>
      <w:r>
        <w:rPr>
          <w:rFonts w:ascii="TimesNewRomanPSMT" w:hAnsi="TimesNewRomanPSMT" w:cs="TimesNewRomanPSMT"/>
          <w:sz w:val="24"/>
          <w:szCs w:val="24"/>
        </w:rPr>
        <w:t>. The first approach is to use an LCR meter</w:t>
      </w:r>
      <w:r w:rsidR="008F4DC1">
        <w:rPr>
          <w:rFonts w:ascii="TimesNewRomanPSMT" w:hAnsi="TimesNewRomanPSMT" w:cs="TimesNewRomanPSMT"/>
          <w:sz w:val="24"/>
          <w:szCs w:val="24"/>
        </w:rPr>
        <w:t>,</w:t>
      </w:r>
      <w:r>
        <w:rPr>
          <w:rFonts w:ascii="TimesNewRomanPSMT" w:hAnsi="TimesNewRomanPSMT" w:cs="TimesNewRomanPSMT"/>
          <w:sz w:val="24"/>
          <w:szCs w:val="24"/>
        </w:rPr>
        <w:t xml:space="preserve"> where the inductance (</w:t>
      </w:r>
      <w:r>
        <w:rPr>
          <w:rFonts w:ascii="TimesNewRomanPSMT" w:hAnsi="TimesNewRomanPSMT" w:cs="TimesNewRomanPSMT"/>
          <w:i/>
          <w:sz w:val="24"/>
          <w:szCs w:val="24"/>
        </w:rPr>
        <w:t>L</w:t>
      </w:r>
      <w:r>
        <w:rPr>
          <w:rFonts w:ascii="TimesNewRomanPSMT" w:hAnsi="TimesNewRomanPSMT" w:cs="TimesNewRomanPSMT"/>
          <w:sz w:val="24"/>
          <w:szCs w:val="24"/>
        </w:rPr>
        <w:t>) of a coil made with a known number of turns (</w:t>
      </w:r>
      <w:r>
        <w:rPr>
          <w:rFonts w:ascii="TimesNewRomanPSMT" w:hAnsi="TimesNewRomanPSMT" w:cs="TimesNewRomanPSMT"/>
          <w:i/>
          <w:sz w:val="24"/>
          <w:szCs w:val="24"/>
        </w:rPr>
        <w:t>N</w:t>
      </w:r>
      <w:r>
        <w:rPr>
          <w:rFonts w:ascii="TimesNewRomanPSMT" w:hAnsi="TimesNewRomanPSMT" w:cs="TimesNewRomanPSMT"/>
          <w:sz w:val="24"/>
          <w:szCs w:val="24"/>
        </w:rPr>
        <w:t>)</w:t>
      </w:r>
      <w:r w:rsidR="008F4DC1">
        <w:rPr>
          <w:rFonts w:ascii="TimesNewRomanPSMT" w:hAnsi="TimesNewRomanPSMT" w:cs="TimesNewRomanPSMT"/>
          <w:sz w:val="24"/>
          <w:szCs w:val="24"/>
        </w:rPr>
        <w:t xml:space="preserve"> is measured</w:t>
      </w:r>
      <w:r>
        <w:rPr>
          <w:rFonts w:ascii="TimesNewRomanPSMT" w:hAnsi="TimesNewRomanPSMT" w:cs="TimesNewRomanPSMT"/>
          <w:sz w:val="24"/>
          <w:szCs w:val="24"/>
        </w:rPr>
        <w:t xml:space="preserve">, and then the relative permeability </w:t>
      </w:r>
      <w:r w:rsidR="008F4DC1">
        <w:rPr>
          <w:rFonts w:ascii="TimesNewRomanPSMT" w:hAnsi="TimesNewRomanPSMT" w:cs="TimesNewRomanPSMT"/>
          <w:sz w:val="24"/>
          <w:szCs w:val="24"/>
        </w:rPr>
        <w:t xml:space="preserve">can be calculated </w:t>
      </w:r>
      <w:r>
        <w:rPr>
          <w:rFonts w:ascii="TimesNewRomanPSMT" w:hAnsi="TimesNewRomanPSMT" w:cs="TimesNewRomanPSMT"/>
          <w:sz w:val="24"/>
          <w:szCs w:val="24"/>
        </w:rPr>
        <w:t xml:space="preserve">as follows: </w:t>
      </w:r>
    </w:p>
    <w:p w14:paraId="773C780A" w14:textId="77777777" w:rsidR="008F4DC1" w:rsidRDefault="008F4DC1" w:rsidP="008F4DC1">
      <w:pPr>
        <w:pStyle w:val="ListParagraph"/>
        <w:autoSpaceDE w:val="0"/>
        <w:autoSpaceDN w:val="0"/>
        <w:adjustRightInd w:val="0"/>
        <w:spacing w:after="0" w:line="240" w:lineRule="auto"/>
        <w:rPr>
          <w:rFonts w:ascii="TimesNewRomanPSMT" w:hAnsi="TimesNewRomanPSMT" w:cs="TimesNewRomanPSMT"/>
          <w:sz w:val="24"/>
          <w:szCs w:val="24"/>
        </w:rPr>
      </w:pPr>
    </w:p>
    <w:p w14:paraId="65D60540" w14:textId="77777777" w:rsidR="00820B5D" w:rsidRDefault="008F4DC1" w:rsidP="008F4DC1">
      <w:pPr>
        <w:pStyle w:val="ListParagraph"/>
        <w:autoSpaceDE w:val="0"/>
        <w:autoSpaceDN w:val="0"/>
        <w:adjustRightInd w:val="0"/>
        <w:spacing w:after="0" w:line="240" w:lineRule="auto"/>
        <w:jc w:val="center"/>
        <w:rPr>
          <w:rFonts w:ascii="TimesNewRomanPSMT" w:hAnsi="TimesNewRomanPSMT" w:cs="TimesNewRomanPSMT"/>
          <w:sz w:val="24"/>
          <w:szCs w:val="24"/>
        </w:rPr>
      </w:pPr>
      <w:r>
        <w:rPr>
          <w:rFonts w:ascii="TimesNewRomanPSMT" w:hAnsi="TimesNewRomanPSMT" w:cs="TimesNewRomanPSMT"/>
          <w:sz w:val="24"/>
          <w:szCs w:val="24"/>
        </w:rPr>
        <w:t>R</w:t>
      </w:r>
      <w:r w:rsidR="00820B5D">
        <w:rPr>
          <w:rFonts w:ascii="TimesNewRomanPSMT" w:hAnsi="TimesNewRomanPSMT" w:cs="TimesNewRomanPSMT"/>
          <w:sz w:val="24"/>
          <w:szCs w:val="24"/>
        </w:rPr>
        <w:t>eluctance of the core:</w:t>
      </w:r>
    </w:p>
    <w:p w14:paraId="5E945E8F" w14:textId="77777777" w:rsidR="00820B5D" w:rsidRDefault="00820B5D" w:rsidP="008F4DC1">
      <w:pPr>
        <w:autoSpaceDE w:val="0"/>
        <w:autoSpaceDN w:val="0"/>
        <w:adjustRightInd w:val="0"/>
        <w:spacing w:after="0" w:line="240" w:lineRule="auto"/>
        <w:ind w:left="720"/>
        <w:jc w:val="center"/>
        <w:rPr>
          <w:rFonts w:ascii="TimesNewRomanPSMT" w:hAnsi="TimesNewRomanPSMT" w:cs="TimesNewRomanPSMT"/>
          <w:sz w:val="24"/>
          <w:szCs w:val="24"/>
        </w:rPr>
      </w:pPr>
      <w:r w:rsidRPr="00820B5D">
        <w:rPr>
          <w:rFonts w:ascii="TimesNewRomanPSMT" w:hAnsi="TimesNewRomanPSMT" w:cs="TimesNewRomanPSMT"/>
          <w:position w:val="-24"/>
          <w:sz w:val="24"/>
          <w:szCs w:val="24"/>
        </w:rPr>
        <w:object w:dxaOrig="859" w:dyaOrig="660" w14:anchorId="39FA8CE7">
          <v:shape id="_x0000_i1031" type="#_x0000_t75" style="width:43.5pt;height:32.25pt" o:ole="">
            <v:imagedata r:id="rId22" o:title=""/>
          </v:shape>
          <o:OLEObject Type="Embed" ProgID="Equation.3" ShapeID="_x0000_i1031" DrawAspect="Content" ObjectID="_1495961129" r:id="rId23"/>
        </w:object>
      </w:r>
    </w:p>
    <w:p w14:paraId="7CFC8CE1" w14:textId="77777777" w:rsidR="008F4DC1" w:rsidRDefault="008F4DC1" w:rsidP="008F4DC1">
      <w:pPr>
        <w:autoSpaceDE w:val="0"/>
        <w:autoSpaceDN w:val="0"/>
        <w:adjustRightInd w:val="0"/>
        <w:spacing w:after="0" w:line="240" w:lineRule="auto"/>
        <w:rPr>
          <w:rFonts w:ascii="TimesNewRomanPSMT" w:hAnsi="TimesNewRomanPSMT" w:cs="TimesNewRomanPSMT"/>
          <w:sz w:val="24"/>
          <w:szCs w:val="24"/>
        </w:rPr>
      </w:pPr>
    </w:p>
    <w:p w14:paraId="7FB59A62" w14:textId="77777777" w:rsidR="00820B5D" w:rsidRPr="008F4DC1" w:rsidRDefault="00820B5D" w:rsidP="008F4DC1">
      <w:pPr>
        <w:autoSpaceDE w:val="0"/>
        <w:autoSpaceDN w:val="0"/>
        <w:adjustRightInd w:val="0"/>
        <w:spacing w:after="0" w:line="240" w:lineRule="auto"/>
        <w:rPr>
          <w:rFonts w:ascii="TimesNewRomanPSMT" w:hAnsi="TimesNewRomanPSMT" w:cs="TimesNewRomanPSMT"/>
          <w:sz w:val="24"/>
          <w:szCs w:val="24"/>
        </w:rPr>
      </w:pPr>
      <w:r w:rsidRPr="008F4DC1">
        <w:rPr>
          <w:rFonts w:ascii="TimesNewRomanPSMT" w:hAnsi="TimesNewRomanPSMT" w:cs="TimesNewRomanPSMT"/>
          <w:sz w:val="24"/>
          <w:szCs w:val="24"/>
        </w:rPr>
        <w:t>The relative permeability (</w:t>
      </w:r>
      <w:r w:rsidRPr="008F4DC1">
        <w:rPr>
          <w:rFonts w:ascii="Times New Roman" w:hAnsi="Times New Roman"/>
          <w:i/>
          <w:sz w:val="24"/>
          <w:szCs w:val="24"/>
        </w:rPr>
        <w:t>μ</w:t>
      </w:r>
      <w:r w:rsidRPr="008F4DC1">
        <w:rPr>
          <w:rFonts w:ascii="TimesNewRomanPSMT" w:hAnsi="TimesNewRomanPSMT" w:cs="TimesNewRomanPSMT"/>
          <w:i/>
          <w:sz w:val="24"/>
          <w:szCs w:val="24"/>
          <w:vertAlign w:val="subscript"/>
        </w:rPr>
        <w:t>r</w:t>
      </w:r>
      <w:r w:rsidRPr="008F4DC1">
        <w:rPr>
          <w:rFonts w:ascii="TimesNewRomanPSMT" w:hAnsi="TimesNewRomanPSMT" w:cs="TimesNewRomanPSMT"/>
          <w:sz w:val="24"/>
          <w:szCs w:val="24"/>
        </w:rPr>
        <w:t>) is thus:</w:t>
      </w:r>
    </w:p>
    <w:p w14:paraId="74F08B2C" w14:textId="77777777" w:rsidR="008F4DC1" w:rsidRDefault="00820B5D" w:rsidP="008F4DC1">
      <w:pPr>
        <w:pStyle w:val="ListParagraph"/>
        <w:autoSpaceDE w:val="0"/>
        <w:autoSpaceDN w:val="0"/>
        <w:adjustRightInd w:val="0"/>
        <w:spacing w:after="0" w:line="240" w:lineRule="auto"/>
        <w:jc w:val="center"/>
        <w:rPr>
          <w:rFonts w:ascii="TimesNewRomanPSMT" w:hAnsi="TimesNewRomanPSMT" w:cs="TimesNewRomanPSMT"/>
          <w:sz w:val="24"/>
          <w:szCs w:val="24"/>
        </w:rPr>
      </w:pPr>
      <w:r w:rsidRPr="00820B5D">
        <w:rPr>
          <w:rFonts w:ascii="TimesNewRomanPSMT" w:hAnsi="TimesNewRomanPSMT" w:cs="TimesNewRomanPSMT"/>
          <w:position w:val="-30"/>
          <w:sz w:val="24"/>
          <w:szCs w:val="24"/>
        </w:rPr>
        <w:object w:dxaOrig="1180" w:dyaOrig="680" w14:anchorId="5BFC3EED">
          <v:shape id="_x0000_i1032" type="#_x0000_t75" style="width:59.25pt;height:33.75pt" o:ole="">
            <v:imagedata r:id="rId24" o:title=""/>
          </v:shape>
          <o:OLEObject Type="Embed" ProgID="Equation.3" ShapeID="_x0000_i1032" DrawAspect="Content" ObjectID="_1495961130" r:id="rId25"/>
        </w:object>
      </w:r>
      <w:r>
        <w:rPr>
          <w:rFonts w:ascii="TimesNewRomanPSMT" w:hAnsi="TimesNewRomanPSMT" w:cs="TimesNewRomanPSMT"/>
          <w:sz w:val="24"/>
          <w:szCs w:val="24"/>
        </w:rPr>
        <w:t xml:space="preserve">, </w:t>
      </w:r>
    </w:p>
    <w:p w14:paraId="4B1814A4" w14:textId="77777777" w:rsidR="008F4DC1" w:rsidRDefault="008F4DC1" w:rsidP="008F4DC1">
      <w:pPr>
        <w:pStyle w:val="ListParagraph"/>
        <w:autoSpaceDE w:val="0"/>
        <w:autoSpaceDN w:val="0"/>
        <w:adjustRightInd w:val="0"/>
        <w:spacing w:after="0" w:line="240" w:lineRule="auto"/>
        <w:jc w:val="center"/>
        <w:rPr>
          <w:rFonts w:ascii="TimesNewRomanPSMT" w:hAnsi="TimesNewRomanPSMT" w:cs="TimesNewRomanPSMT"/>
          <w:sz w:val="24"/>
          <w:szCs w:val="24"/>
        </w:rPr>
      </w:pPr>
    </w:p>
    <w:p w14:paraId="75DCA294" w14:textId="77777777" w:rsidR="00820B5D" w:rsidRDefault="00820B5D" w:rsidP="008F4DC1">
      <w:pPr>
        <w:autoSpaceDE w:val="0"/>
        <w:autoSpaceDN w:val="0"/>
        <w:adjustRightInd w:val="0"/>
        <w:spacing w:after="0" w:line="240" w:lineRule="auto"/>
        <w:rPr>
          <w:rFonts w:ascii="TimesNewRomanPSMT" w:hAnsi="TimesNewRomanPSMT" w:cs="TimesNewRomanPSMT"/>
          <w:sz w:val="24"/>
          <w:szCs w:val="24"/>
        </w:rPr>
      </w:pPr>
      <w:r w:rsidRPr="008F4DC1">
        <w:rPr>
          <w:rFonts w:ascii="TimesNewRomanPSMT" w:hAnsi="TimesNewRomanPSMT" w:cs="TimesNewRomanPSMT"/>
          <w:sz w:val="24"/>
          <w:szCs w:val="24"/>
        </w:rPr>
        <w:t xml:space="preserve">where </w:t>
      </w:r>
      <w:r w:rsidRPr="008F4DC1">
        <w:rPr>
          <w:rFonts w:ascii="Times New Roman" w:hAnsi="Times New Roman"/>
          <w:i/>
          <w:sz w:val="24"/>
          <w:szCs w:val="24"/>
        </w:rPr>
        <w:t>μ</w:t>
      </w:r>
      <w:r w:rsidRPr="008F4DC1">
        <w:rPr>
          <w:rFonts w:ascii="TimesNewRomanPSMT" w:hAnsi="TimesNewRomanPSMT" w:cs="TimesNewRomanPSMT"/>
          <w:i/>
          <w:sz w:val="24"/>
          <w:szCs w:val="24"/>
          <w:vertAlign w:val="subscript"/>
        </w:rPr>
        <w:t>o</w:t>
      </w:r>
      <w:r w:rsidRPr="008F4DC1">
        <w:rPr>
          <w:rFonts w:ascii="TimesNewRomanPSMT" w:hAnsi="TimesNewRomanPSMT" w:cs="TimesNewRomanPSMT"/>
          <w:sz w:val="24"/>
          <w:szCs w:val="24"/>
        </w:rPr>
        <w:t xml:space="preserve"> is the permeability of vacuum, </w:t>
      </w:r>
      <w:r w:rsidRPr="008F4DC1">
        <w:rPr>
          <w:rFonts w:ascii="TimesNewRomanPSMT" w:hAnsi="TimesNewRomanPSMT" w:cs="TimesNewRomanPSMT"/>
          <w:i/>
          <w:sz w:val="24"/>
          <w:szCs w:val="24"/>
        </w:rPr>
        <w:t>l</w:t>
      </w:r>
      <w:r w:rsidRPr="008F4DC1">
        <w:rPr>
          <w:rFonts w:ascii="TimesNewRomanPSMT" w:hAnsi="TimesNewRomanPSMT" w:cs="TimesNewRomanPSMT"/>
          <w:sz w:val="24"/>
          <w:szCs w:val="24"/>
        </w:rPr>
        <w:t xml:space="preserve"> is the average core length</w:t>
      </w:r>
      <w:r w:rsidR="00946E5E" w:rsidRPr="008F4DC1">
        <w:rPr>
          <w:rFonts w:ascii="TimesNewRomanPSMT" w:hAnsi="TimesNewRomanPSMT" w:cs="TimesNewRomanPSMT"/>
          <w:sz w:val="24"/>
          <w:szCs w:val="24"/>
        </w:rPr>
        <w:t xml:space="preserve"> in m</w:t>
      </w:r>
      <w:r w:rsidRPr="008F4DC1">
        <w:rPr>
          <w:rFonts w:ascii="TimesNewRomanPSMT" w:hAnsi="TimesNewRomanPSMT" w:cs="TimesNewRomanPSMT"/>
          <w:sz w:val="24"/>
          <w:szCs w:val="24"/>
        </w:rPr>
        <w:t xml:space="preserve">, and </w:t>
      </w:r>
      <w:r w:rsidRPr="008F4DC1">
        <w:rPr>
          <w:rFonts w:ascii="TimesNewRomanPSMT" w:hAnsi="TimesNewRomanPSMT" w:cs="TimesNewRomanPSMT"/>
          <w:i/>
          <w:sz w:val="24"/>
          <w:szCs w:val="24"/>
        </w:rPr>
        <w:t>A</w:t>
      </w:r>
      <w:r w:rsidRPr="008F4DC1">
        <w:rPr>
          <w:rFonts w:ascii="TimesNewRomanPSMT" w:hAnsi="TimesNewRomanPSMT" w:cs="TimesNewRomanPSMT"/>
          <w:sz w:val="24"/>
          <w:szCs w:val="24"/>
        </w:rPr>
        <w:t xml:space="preserve"> is the core cross-sectional area</w:t>
      </w:r>
      <w:r w:rsidR="00946E5E" w:rsidRPr="008F4DC1">
        <w:rPr>
          <w:rFonts w:ascii="TimesNewRomanPSMT" w:hAnsi="TimesNewRomanPSMT" w:cs="TimesNewRomanPSMT"/>
          <w:sz w:val="24"/>
          <w:szCs w:val="24"/>
        </w:rPr>
        <w:t xml:space="preserve"> in m</w:t>
      </w:r>
      <w:r w:rsidR="00946E5E" w:rsidRPr="008F4DC1">
        <w:rPr>
          <w:rFonts w:ascii="TimesNewRomanPSMT" w:hAnsi="TimesNewRomanPSMT" w:cs="TimesNewRomanPSMT"/>
          <w:sz w:val="24"/>
          <w:szCs w:val="24"/>
          <w:vertAlign w:val="superscript"/>
        </w:rPr>
        <w:t>2</w:t>
      </w:r>
      <w:r w:rsidRPr="008F4DC1">
        <w:rPr>
          <w:rFonts w:ascii="TimesNewRomanPSMT" w:hAnsi="TimesNewRomanPSMT" w:cs="TimesNewRomanPSMT"/>
          <w:sz w:val="24"/>
          <w:szCs w:val="24"/>
        </w:rPr>
        <w:t>.</w:t>
      </w:r>
    </w:p>
    <w:p w14:paraId="2C560127" w14:textId="77777777" w:rsidR="008F4DC1" w:rsidRPr="008F4DC1" w:rsidRDefault="008F4DC1" w:rsidP="008F4DC1">
      <w:pPr>
        <w:autoSpaceDE w:val="0"/>
        <w:autoSpaceDN w:val="0"/>
        <w:adjustRightInd w:val="0"/>
        <w:spacing w:after="0" w:line="240" w:lineRule="auto"/>
        <w:rPr>
          <w:rFonts w:ascii="TimesNewRomanPSMT" w:hAnsi="TimesNewRomanPSMT" w:cs="TimesNewRomanPSMT"/>
          <w:sz w:val="24"/>
          <w:szCs w:val="24"/>
        </w:rPr>
      </w:pPr>
    </w:p>
    <w:p w14:paraId="7A76F288" w14:textId="77777777" w:rsidR="00820B5D" w:rsidRDefault="00820B5D" w:rsidP="00DF172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For example, if a toroidal core is used</w:t>
      </w:r>
      <w:r w:rsidR="00946E5E">
        <w:rPr>
          <w:rFonts w:ascii="TimesNewRomanPSMT" w:hAnsi="TimesNewRomanPSMT" w:cs="TimesNewRomanPSMT"/>
          <w:sz w:val="24"/>
          <w:szCs w:val="24"/>
        </w:rPr>
        <w:t xml:space="preserve"> with an internal radius </w:t>
      </w:r>
      <w:r w:rsidR="00946E5E">
        <w:rPr>
          <w:rFonts w:ascii="TimesNewRomanPSMT" w:hAnsi="TimesNewRomanPSMT" w:cs="TimesNewRomanPSMT"/>
          <w:i/>
          <w:sz w:val="24"/>
          <w:szCs w:val="24"/>
        </w:rPr>
        <w:t>r</w:t>
      </w:r>
      <w:r w:rsidR="00946E5E">
        <w:rPr>
          <w:rFonts w:ascii="TimesNewRomanPSMT" w:hAnsi="TimesNewRomanPSMT" w:cs="TimesNewRomanPSMT"/>
          <w:i/>
          <w:sz w:val="24"/>
          <w:szCs w:val="24"/>
          <w:vertAlign w:val="subscript"/>
        </w:rPr>
        <w:t>1</w:t>
      </w:r>
      <w:r w:rsidR="00946E5E">
        <w:rPr>
          <w:rFonts w:ascii="TimesNewRomanPSMT" w:hAnsi="TimesNewRomanPSMT" w:cs="TimesNewRomanPSMT"/>
          <w:sz w:val="24"/>
          <w:szCs w:val="24"/>
        </w:rPr>
        <w:t xml:space="preserve">=1 cm, an external radius </w:t>
      </w:r>
      <w:r w:rsidR="00946E5E">
        <w:rPr>
          <w:rFonts w:ascii="TimesNewRomanPSMT" w:hAnsi="TimesNewRomanPSMT" w:cs="TimesNewRomanPSMT"/>
          <w:i/>
          <w:sz w:val="24"/>
          <w:szCs w:val="24"/>
        </w:rPr>
        <w:t>r</w:t>
      </w:r>
      <w:r w:rsidR="00946E5E">
        <w:rPr>
          <w:rFonts w:ascii="TimesNewRomanPSMT" w:hAnsi="TimesNewRomanPSMT" w:cs="TimesNewRomanPSMT"/>
          <w:i/>
          <w:sz w:val="24"/>
          <w:szCs w:val="24"/>
          <w:vertAlign w:val="subscript"/>
        </w:rPr>
        <w:t>2</w:t>
      </w:r>
      <w:r w:rsidR="00946E5E">
        <w:rPr>
          <w:rFonts w:ascii="TimesNewRomanPSMT" w:hAnsi="TimesNewRomanPSMT" w:cs="TimesNewRomanPSMT"/>
          <w:sz w:val="24"/>
          <w:szCs w:val="24"/>
        </w:rPr>
        <w:t>=2 cm, a cross-sectional area of 1 cm</w:t>
      </w:r>
      <w:r w:rsidR="00946E5E">
        <w:rPr>
          <w:rFonts w:ascii="TimesNewRomanPSMT" w:hAnsi="TimesNewRomanPSMT" w:cs="TimesNewRomanPSMT"/>
          <w:sz w:val="24"/>
          <w:szCs w:val="24"/>
          <w:vertAlign w:val="superscript"/>
        </w:rPr>
        <w:t>2</w:t>
      </w:r>
      <w:r w:rsidR="00946E5E">
        <w:rPr>
          <w:rFonts w:ascii="TimesNewRomanPSMT" w:hAnsi="TimesNewRomanPSMT" w:cs="TimesNewRomanPSMT"/>
          <w:sz w:val="24"/>
          <w:szCs w:val="24"/>
        </w:rPr>
        <w:t xml:space="preserve">, and the LCR meter reads 1 </w:t>
      </w:r>
      <w:r w:rsidR="00946E5E">
        <w:rPr>
          <w:rFonts w:ascii="Times New Roman" w:hAnsi="Times New Roman"/>
          <w:sz w:val="24"/>
          <w:szCs w:val="24"/>
        </w:rPr>
        <w:t>μ</w:t>
      </w:r>
      <w:r w:rsidR="00946E5E">
        <w:rPr>
          <w:rFonts w:ascii="TimesNewRomanPSMT" w:hAnsi="TimesNewRomanPSMT" w:cs="TimesNewRomanPSMT"/>
          <w:sz w:val="24"/>
          <w:szCs w:val="24"/>
        </w:rPr>
        <w:t>H for 10 turns, then:</w:t>
      </w:r>
    </w:p>
    <w:p w14:paraId="4043428B" w14:textId="77777777" w:rsidR="008F4DC1" w:rsidRDefault="008F4DC1" w:rsidP="00DF172E">
      <w:pPr>
        <w:autoSpaceDE w:val="0"/>
        <w:autoSpaceDN w:val="0"/>
        <w:adjustRightInd w:val="0"/>
        <w:spacing w:after="0" w:line="240" w:lineRule="auto"/>
        <w:rPr>
          <w:rFonts w:ascii="TimesNewRomanPSMT" w:hAnsi="TimesNewRomanPSMT" w:cs="TimesNewRomanPSMT"/>
          <w:sz w:val="24"/>
          <w:szCs w:val="24"/>
        </w:rPr>
      </w:pPr>
    </w:p>
    <w:p w14:paraId="6F5CA124" w14:textId="77777777" w:rsidR="00946E5E" w:rsidRDefault="00946E5E" w:rsidP="008F4DC1">
      <w:pPr>
        <w:autoSpaceDE w:val="0"/>
        <w:autoSpaceDN w:val="0"/>
        <w:adjustRightInd w:val="0"/>
        <w:spacing w:after="0" w:line="240" w:lineRule="auto"/>
        <w:jc w:val="center"/>
        <w:rPr>
          <w:rFonts w:ascii="TimesNewRomanPSMT" w:hAnsi="TimesNewRomanPSMT" w:cs="TimesNewRomanPSMT"/>
          <w:sz w:val="24"/>
          <w:szCs w:val="24"/>
        </w:rPr>
      </w:pPr>
      <w:r>
        <w:rPr>
          <w:rFonts w:ascii="TimesNewRomanPSMT" w:hAnsi="TimesNewRomanPSMT" w:cs="TimesNewRomanPSMT"/>
          <w:i/>
          <w:sz w:val="24"/>
          <w:szCs w:val="24"/>
        </w:rPr>
        <w:t>l</w:t>
      </w:r>
      <w:r>
        <w:rPr>
          <w:rFonts w:ascii="TimesNewRomanPSMT" w:hAnsi="TimesNewRomanPSMT" w:cs="TimesNewRomanPSMT"/>
          <w:sz w:val="24"/>
          <w:szCs w:val="24"/>
        </w:rPr>
        <w:t>=</w:t>
      </w:r>
      <w:proofErr w:type="gramStart"/>
      <w:r>
        <w:rPr>
          <w:rFonts w:ascii="TimesNewRomanPSMT" w:hAnsi="TimesNewRomanPSMT" w:cs="TimesNewRomanPSMT"/>
          <w:sz w:val="24"/>
          <w:szCs w:val="24"/>
        </w:rPr>
        <w:t>2</w:t>
      </w:r>
      <w:r>
        <w:rPr>
          <w:rFonts w:ascii="Times New Roman" w:hAnsi="Times New Roman"/>
          <w:sz w:val="24"/>
          <w:szCs w:val="24"/>
        </w:rPr>
        <w:t>π</w:t>
      </w:r>
      <w:r>
        <w:rPr>
          <w:rFonts w:ascii="TimesNewRomanPSMT" w:hAnsi="TimesNewRomanPSMT" w:cs="TimesNewRomanPSMT"/>
          <w:sz w:val="24"/>
          <w:szCs w:val="24"/>
        </w:rPr>
        <w:t>(</w:t>
      </w:r>
      <w:proofErr w:type="gramEnd"/>
      <w:r>
        <w:rPr>
          <w:rFonts w:ascii="TimesNewRomanPSMT" w:hAnsi="TimesNewRomanPSMT" w:cs="TimesNewRomanPSMT"/>
          <w:i/>
          <w:sz w:val="24"/>
          <w:szCs w:val="24"/>
        </w:rPr>
        <w:t>r</w:t>
      </w:r>
      <w:r>
        <w:rPr>
          <w:rFonts w:ascii="TimesNewRomanPSMT" w:hAnsi="TimesNewRomanPSMT" w:cs="TimesNewRomanPSMT"/>
          <w:sz w:val="24"/>
          <w:szCs w:val="24"/>
          <w:vertAlign w:val="subscript"/>
        </w:rPr>
        <w:t>2</w:t>
      </w:r>
      <w:r>
        <w:rPr>
          <w:rFonts w:ascii="TimesNewRomanPSMT" w:hAnsi="TimesNewRomanPSMT" w:cs="TimesNewRomanPSMT"/>
          <w:sz w:val="24"/>
          <w:szCs w:val="24"/>
        </w:rPr>
        <w:t>-</w:t>
      </w:r>
      <w:r>
        <w:rPr>
          <w:rFonts w:ascii="TimesNewRomanPSMT" w:hAnsi="TimesNewRomanPSMT" w:cs="TimesNewRomanPSMT"/>
          <w:i/>
          <w:sz w:val="24"/>
          <w:szCs w:val="24"/>
        </w:rPr>
        <w:t>r</w:t>
      </w:r>
      <w:r>
        <w:rPr>
          <w:rFonts w:ascii="TimesNewRomanPSMT" w:hAnsi="TimesNewRomanPSMT" w:cs="TimesNewRomanPSMT"/>
          <w:sz w:val="24"/>
          <w:szCs w:val="24"/>
          <w:vertAlign w:val="subscript"/>
        </w:rPr>
        <w:t>1</w:t>
      </w:r>
      <w:r>
        <w:rPr>
          <w:rFonts w:ascii="TimesNewRomanPSMT" w:hAnsi="TimesNewRomanPSMT" w:cs="TimesNewRomanPSMT"/>
          <w:sz w:val="24"/>
          <w:szCs w:val="24"/>
        </w:rPr>
        <w:t>) =2</w:t>
      </w:r>
      <w:r>
        <w:rPr>
          <w:rFonts w:ascii="Times New Roman" w:hAnsi="Times New Roman"/>
          <w:sz w:val="24"/>
          <w:szCs w:val="24"/>
        </w:rPr>
        <w:t>π</w:t>
      </w:r>
      <w:r>
        <w:rPr>
          <w:rFonts w:ascii="TimesNewRomanPSMT" w:hAnsi="TimesNewRomanPSMT" w:cs="TimesNewRomanPSMT"/>
          <w:sz w:val="24"/>
          <w:szCs w:val="24"/>
        </w:rPr>
        <w:t xml:space="preserve"> cm,  </w:t>
      </w:r>
      <w:r w:rsidRPr="00820B5D">
        <w:rPr>
          <w:rFonts w:ascii="TimesNewRomanPSMT" w:hAnsi="TimesNewRomanPSMT" w:cs="TimesNewRomanPSMT"/>
          <w:position w:val="-24"/>
          <w:sz w:val="24"/>
          <w:szCs w:val="24"/>
        </w:rPr>
        <w:object w:dxaOrig="2640" w:dyaOrig="660" w14:anchorId="7706EF19">
          <v:shape id="_x0000_i1033" type="#_x0000_t75" style="width:132pt;height:32.25pt" o:ole="">
            <v:imagedata r:id="rId26" o:title=""/>
          </v:shape>
          <o:OLEObject Type="Embed" ProgID="Equation.3" ShapeID="_x0000_i1033" DrawAspect="Content" ObjectID="_1495961131" r:id="rId27"/>
        </w:object>
      </w:r>
      <w:r>
        <w:rPr>
          <w:rFonts w:ascii="TimesNewRomanPSMT" w:hAnsi="TimesNewRomanPSMT" w:cs="TimesNewRomanPSMT"/>
          <w:sz w:val="24"/>
          <w:szCs w:val="24"/>
        </w:rPr>
        <w:t xml:space="preserve">, and </w:t>
      </w:r>
      <w:proofErr w:type="spellStart"/>
      <w:r>
        <w:rPr>
          <w:rFonts w:ascii="Times New Roman" w:hAnsi="Times New Roman"/>
          <w:i/>
          <w:sz w:val="24"/>
          <w:szCs w:val="24"/>
        </w:rPr>
        <w:t>μ</w:t>
      </w:r>
      <w:r>
        <w:rPr>
          <w:rFonts w:ascii="TimesNewRomanPSMT" w:hAnsi="TimesNewRomanPSMT" w:cs="TimesNewRomanPSMT"/>
          <w:i/>
          <w:sz w:val="24"/>
          <w:szCs w:val="24"/>
          <w:vertAlign w:val="subscript"/>
        </w:rPr>
        <w:t>r</w:t>
      </w:r>
      <w:proofErr w:type="spellEnd"/>
      <w:r>
        <w:rPr>
          <w:rFonts w:ascii="TimesNewRomanPSMT" w:hAnsi="TimesNewRomanPSMT" w:cs="TimesNewRomanPSMT"/>
          <w:sz w:val="24"/>
          <w:szCs w:val="24"/>
        </w:rPr>
        <w:t>=50,000.</w:t>
      </w:r>
    </w:p>
    <w:p w14:paraId="4F9EC954" w14:textId="77777777" w:rsidR="00946E5E" w:rsidRPr="00946E5E" w:rsidRDefault="00946E5E" w:rsidP="00DF172E">
      <w:pPr>
        <w:autoSpaceDE w:val="0"/>
        <w:autoSpaceDN w:val="0"/>
        <w:adjustRightInd w:val="0"/>
        <w:spacing w:after="0" w:line="240" w:lineRule="auto"/>
        <w:rPr>
          <w:rFonts w:ascii="TimesNewRomanPSMT" w:hAnsi="TimesNewRomanPSMT" w:cs="TimesNewRomanPSMT"/>
          <w:sz w:val="24"/>
          <w:szCs w:val="24"/>
        </w:rPr>
      </w:pPr>
    </w:p>
    <w:p w14:paraId="199E810C" w14:textId="77777777" w:rsidR="00FA1423" w:rsidRDefault="00946E5E" w:rsidP="00DF172E">
      <w:pPr>
        <w:autoSpaceDE w:val="0"/>
        <w:autoSpaceDN w:val="0"/>
        <w:adjustRightInd w:val="0"/>
        <w:spacing w:after="0" w:line="240" w:lineRule="auto"/>
        <w:rPr>
          <w:rFonts w:ascii="TimesNewRomanPSMT" w:hAnsi="TimesNewRomanPSMT" w:cs="TimesNewRomanPSMT"/>
          <w:sz w:val="24"/>
          <w:szCs w:val="24"/>
        </w:rPr>
      </w:pPr>
      <w:commentRangeStart w:id="21"/>
      <w:r>
        <w:rPr>
          <w:rFonts w:ascii="TimesNewRomanPSMT" w:hAnsi="TimesNewRomanPSMT" w:cs="TimesNewRomanPSMT"/>
          <w:sz w:val="24"/>
          <w:szCs w:val="24"/>
        </w:rPr>
        <w:t xml:space="preserve">The second method uses the </w:t>
      </w:r>
      <w:r w:rsidR="00FA1423">
        <w:rPr>
          <w:rFonts w:ascii="TimesNewRomanPSMT" w:hAnsi="TimesNewRomanPSMT" w:cs="TimesNewRomanPSMT"/>
          <w:sz w:val="24"/>
          <w:szCs w:val="24"/>
        </w:rPr>
        <w:t xml:space="preserve">measured B-H curve. </w:t>
      </w:r>
      <w:commentRangeEnd w:id="21"/>
      <w:r w:rsidR="00D3610C">
        <w:rPr>
          <w:rStyle w:val="CommentReference"/>
        </w:rPr>
        <w:commentReference w:id="21"/>
      </w:r>
      <w:ins w:id="22" w:author="Dennis McGonagle" w:date="2015-06-16T11:55:00Z">
        <w:r w:rsidR="00B159EB">
          <w:rPr>
            <w:rFonts w:ascii="TimesNewRomanPSMT" w:hAnsi="TimesNewRomanPSMT" w:cs="TimesNewRomanPSMT"/>
            <w:sz w:val="24"/>
            <w:szCs w:val="24"/>
          </w:rPr>
          <w:t xml:space="preserve"> (</w:t>
        </w:r>
        <w:proofErr w:type="gramStart"/>
        <w:r w:rsidR="00B159EB">
          <w:rPr>
            <w:rFonts w:ascii="TimesNewRomanPSMT" w:hAnsi="TimesNewRomanPSMT" w:cs="TimesNewRomanPSMT"/>
            <w:sz w:val="24"/>
            <w:szCs w:val="24"/>
          </w:rPr>
          <w:t>figure</w:t>
        </w:r>
        <w:proofErr w:type="gramEnd"/>
        <w:r w:rsidR="00B159EB">
          <w:rPr>
            <w:rFonts w:ascii="TimesNewRomanPSMT" w:hAnsi="TimesNewRomanPSMT" w:cs="TimesNewRomanPSMT"/>
            <w:sz w:val="24"/>
            <w:szCs w:val="24"/>
          </w:rPr>
          <w:t xml:space="preserve"> 5) </w:t>
        </w:r>
      </w:ins>
      <w:r>
        <w:rPr>
          <w:rFonts w:ascii="TimesNewRomanPSMT" w:hAnsi="TimesNewRomanPSMT" w:cs="TimesNewRomanPSMT"/>
          <w:sz w:val="24"/>
          <w:szCs w:val="24"/>
        </w:rPr>
        <w:t>In the</w:t>
      </w:r>
      <w:r w:rsidR="00FA1423">
        <w:rPr>
          <w:rFonts w:ascii="TimesNewRomanPSMT" w:hAnsi="TimesNewRomanPSMT" w:cs="TimesNewRomanPSMT"/>
          <w:sz w:val="24"/>
          <w:szCs w:val="24"/>
        </w:rPr>
        <w:t xml:space="preserve"> linear region</w:t>
      </w:r>
      <w:r w:rsidR="008F4DC1">
        <w:rPr>
          <w:rFonts w:ascii="TimesNewRomanPSMT" w:hAnsi="TimesNewRomanPSMT" w:cs="TimesNewRomanPSMT"/>
          <w:sz w:val="24"/>
          <w:szCs w:val="24"/>
        </w:rPr>
        <w:t>,</w:t>
      </w:r>
      <w:r>
        <w:rPr>
          <w:rFonts w:ascii="TimesNewRomanPSMT" w:hAnsi="TimesNewRomanPSMT" w:cs="TimesNewRomanPSMT"/>
          <w:sz w:val="24"/>
          <w:szCs w:val="24"/>
        </w:rPr>
        <w:t xml:space="preserve"> which is either visible or </w:t>
      </w:r>
      <w:r w:rsidR="00FA1423">
        <w:rPr>
          <w:rFonts w:ascii="TimesNewRomanPSMT" w:hAnsi="TimesNewRomanPSMT" w:cs="TimesNewRomanPSMT"/>
          <w:sz w:val="24"/>
          <w:szCs w:val="24"/>
        </w:rPr>
        <w:t xml:space="preserve">approximated, the relative permeability </w:t>
      </w:r>
      <w:r>
        <w:rPr>
          <w:rFonts w:ascii="TimesNewRomanPSMT" w:hAnsi="TimesNewRomanPSMT" w:cs="TimesNewRomanPSMT"/>
          <w:sz w:val="24"/>
          <w:szCs w:val="24"/>
        </w:rPr>
        <w:t xml:space="preserve">can be found </w:t>
      </w:r>
      <w:r w:rsidR="00FA1423">
        <w:rPr>
          <w:rFonts w:ascii="TimesNewRomanPSMT" w:hAnsi="TimesNewRomanPSMT" w:cs="TimesNewRomanPSMT"/>
          <w:sz w:val="24"/>
          <w:szCs w:val="24"/>
        </w:rPr>
        <w:t>from the slope (</w:t>
      </w:r>
      <w:r w:rsidR="00FA1423">
        <w:rPr>
          <w:rFonts w:ascii="TimesNewRomanPSMT" w:hAnsi="TimesNewRomanPSMT" w:cs="TimesNewRomanPSMT"/>
          <w:i/>
          <w:sz w:val="24"/>
          <w:szCs w:val="24"/>
        </w:rPr>
        <w:t>B=</w:t>
      </w:r>
      <w:r w:rsidR="00FA1423">
        <w:rPr>
          <w:rFonts w:ascii="Times New Roman" w:hAnsi="Times New Roman"/>
          <w:i/>
          <w:sz w:val="24"/>
          <w:szCs w:val="24"/>
        </w:rPr>
        <w:t>µ</w:t>
      </w:r>
      <w:r w:rsidR="00FA1423" w:rsidRPr="00FA1423">
        <w:rPr>
          <w:rFonts w:ascii="TimesNewRomanPSMT" w:hAnsi="TimesNewRomanPSMT" w:cs="TimesNewRomanPSMT"/>
          <w:i/>
          <w:sz w:val="24"/>
          <w:szCs w:val="24"/>
          <w:vertAlign w:val="subscript"/>
        </w:rPr>
        <w:t>r</w:t>
      </w:r>
      <w:r w:rsidR="00FA1423">
        <w:rPr>
          <w:rFonts w:ascii="Times New Roman" w:hAnsi="Times New Roman"/>
          <w:i/>
          <w:sz w:val="24"/>
          <w:szCs w:val="24"/>
        </w:rPr>
        <w:t>μ</w:t>
      </w:r>
      <w:r w:rsidR="00FA1423" w:rsidRPr="00FA1423">
        <w:rPr>
          <w:rFonts w:ascii="TimesNewRomanPSMT" w:hAnsi="TimesNewRomanPSMT" w:cs="TimesNewRomanPSMT"/>
          <w:i/>
          <w:sz w:val="24"/>
          <w:szCs w:val="24"/>
          <w:vertAlign w:val="subscript"/>
        </w:rPr>
        <w:t>o</w:t>
      </w:r>
      <w:r w:rsidR="00FA1423">
        <w:rPr>
          <w:rFonts w:ascii="TimesNewRomanPSMT" w:hAnsi="TimesNewRomanPSMT" w:cs="TimesNewRomanPSMT"/>
          <w:i/>
          <w:sz w:val="24"/>
          <w:szCs w:val="24"/>
        </w:rPr>
        <w:t>H</w:t>
      </w:r>
      <w:r w:rsidR="00FA1423">
        <w:rPr>
          <w:rFonts w:ascii="TimesNewRomanPSMT" w:hAnsi="TimesNewRomanPSMT" w:cs="TimesNewRomanPSMT"/>
          <w:sz w:val="24"/>
          <w:szCs w:val="24"/>
        </w:rPr>
        <w:t>)</w:t>
      </w:r>
      <w:r w:rsidR="00813FE8">
        <w:rPr>
          <w:rFonts w:ascii="TimesNewRomanPSMT" w:hAnsi="TimesNewRomanPSMT" w:cs="TimesNewRomanPSMT"/>
          <w:sz w:val="24"/>
          <w:szCs w:val="24"/>
        </w:rPr>
        <w:t xml:space="preserve"> for each frequency</w:t>
      </w:r>
      <w:r w:rsidR="00FA1423">
        <w:rPr>
          <w:rFonts w:ascii="TimesNewRomanPSMT" w:hAnsi="TimesNewRomanPSMT" w:cs="TimesNewRomanPSMT"/>
          <w:sz w:val="24"/>
          <w:szCs w:val="24"/>
        </w:rPr>
        <w:t xml:space="preserve">. </w:t>
      </w:r>
      <w:r w:rsidR="008F4DC1">
        <w:rPr>
          <w:rFonts w:ascii="TimesNewRomanPSMT" w:hAnsi="TimesNewRomanPSMT" w:cs="TimesNewRomanPSMT"/>
          <w:sz w:val="24"/>
          <w:szCs w:val="24"/>
        </w:rPr>
        <w:t>T</w:t>
      </w:r>
      <w:r>
        <w:rPr>
          <w:rFonts w:ascii="TimesNewRomanPSMT" w:hAnsi="TimesNewRomanPSMT" w:cs="TimesNewRomanPSMT"/>
          <w:sz w:val="24"/>
          <w:szCs w:val="24"/>
        </w:rPr>
        <w:t>o find B and H values</w:t>
      </w:r>
      <w:r w:rsidR="00FA1423">
        <w:rPr>
          <w:rFonts w:ascii="TimesNewRomanPSMT" w:hAnsi="TimesNewRomanPSMT" w:cs="TimesNewRomanPSMT"/>
          <w:sz w:val="24"/>
          <w:szCs w:val="24"/>
        </w:rPr>
        <w:t xml:space="preserve">, appropriate scaling should be performed </w:t>
      </w:r>
      <w:r w:rsidR="00813FE8">
        <w:rPr>
          <w:rFonts w:ascii="TimesNewRomanPSMT" w:hAnsi="TimesNewRomanPSMT" w:cs="TimesNewRomanPSMT"/>
          <w:sz w:val="24"/>
          <w:szCs w:val="24"/>
        </w:rPr>
        <w:t xml:space="preserve">for </w:t>
      </w:r>
      <w:r w:rsidR="00FA1423">
        <w:rPr>
          <w:rFonts w:ascii="TimesNewRomanPSMT" w:hAnsi="TimesNewRomanPSMT" w:cs="TimesNewRomanPSMT"/>
          <w:sz w:val="24"/>
          <w:szCs w:val="24"/>
        </w:rPr>
        <w:t>probe factors, circui</w:t>
      </w:r>
      <w:r>
        <w:rPr>
          <w:rFonts w:ascii="TimesNewRomanPSMT" w:hAnsi="TimesNewRomanPSMT" w:cs="TimesNewRomanPSMT"/>
          <w:sz w:val="24"/>
          <w:szCs w:val="24"/>
        </w:rPr>
        <w:t xml:space="preserve">t elements, and core dimensions using previous measurements. </w:t>
      </w:r>
    </w:p>
    <w:p w14:paraId="70C9618E" w14:textId="77777777" w:rsidR="005870BC" w:rsidRDefault="005870BC" w:rsidP="00DF172E">
      <w:pPr>
        <w:autoSpaceDE w:val="0"/>
        <w:autoSpaceDN w:val="0"/>
        <w:adjustRightInd w:val="0"/>
        <w:spacing w:after="0" w:line="240" w:lineRule="auto"/>
        <w:rPr>
          <w:rFonts w:ascii="TimesNewRomanPSMT" w:hAnsi="TimesNewRomanPSMT" w:cs="TimesNewRomanPSMT"/>
          <w:sz w:val="24"/>
          <w:szCs w:val="24"/>
        </w:rPr>
      </w:pPr>
    </w:p>
    <w:p w14:paraId="78B06743" w14:textId="77777777" w:rsidR="00946E5E" w:rsidRDefault="00946E5E" w:rsidP="00DF172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In an approach similar to finding the relative permeability, the number of turns can be found if the relative permeability is unknown. This can be achieved by manipulating the </w:t>
      </w:r>
      <w:r w:rsidR="008F4DC1">
        <w:rPr>
          <w:rFonts w:ascii="TimesNewRomanPSMT" w:hAnsi="TimesNewRomanPSMT" w:cs="TimesNewRomanPSMT"/>
          <w:sz w:val="24"/>
          <w:szCs w:val="24"/>
        </w:rPr>
        <w:t>previous</w:t>
      </w:r>
      <w:r>
        <w:rPr>
          <w:rFonts w:ascii="TimesNewRomanPSMT" w:hAnsi="TimesNewRomanPSMT" w:cs="TimesNewRomanPSMT"/>
          <w:sz w:val="24"/>
          <w:szCs w:val="24"/>
        </w:rPr>
        <w:t xml:space="preserve"> equations to find </w:t>
      </w:r>
      <w:r>
        <w:rPr>
          <w:rFonts w:ascii="TimesNewRomanPSMT" w:hAnsi="TimesNewRomanPSMT" w:cs="TimesNewRomanPSMT"/>
          <w:i/>
          <w:sz w:val="24"/>
          <w:szCs w:val="24"/>
        </w:rPr>
        <w:t>N</w:t>
      </w:r>
      <w:r>
        <w:rPr>
          <w:rFonts w:ascii="TimesNewRomanPSMT" w:hAnsi="TimesNewRomanPSMT" w:cs="TimesNewRomanPSMT"/>
          <w:sz w:val="24"/>
          <w:szCs w:val="24"/>
        </w:rPr>
        <w:t>.</w:t>
      </w:r>
    </w:p>
    <w:p w14:paraId="22767E16" w14:textId="77777777" w:rsidR="00946E5E" w:rsidRDefault="00946E5E" w:rsidP="00DF172E">
      <w:pPr>
        <w:autoSpaceDE w:val="0"/>
        <w:autoSpaceDN w:val="0"/>
        <w:adjustRightInd w:val="0"/>
        <w:spacing w:after="0" w:line="240" w:lineRule="auto"/>
        <w:rPr>
          <w:rFonts w:ascii="TimesNewRomanPSMT" w:hAnsi="TimesNewRomanPSMT" w:cs="TimesNewRomanPSMT"/>
          <w:sz w:val="24"/>
          <w:szCs w:val="24"/>
        </w:rPr>
      </w:pPr>
    </w:p>
    <w:p w14:paraId="36CFD880" w14:textId="77777777" w:rsidR="00946E5E" w:rsidRDefault="00946E5E" w:rsidP="00DF172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For ferrites, </w:t>
      </w:r>
      <w:r>
        <w:rPr>
          <w:rFonts w:ascii="Times New Roman" w:hAnsi="Times New Roman"/>
          <w:i/>
          <w:sz w:val="24"/>
          <w:szCs w:val="24"/>
        </w:rPr>
        <w:t>μ</w:t>
      </w:r>
      <w:r>
        <w:rPr>
          <w:rFonts w:ascii="TimesNewRomanPSMT" w:hAnsi="TimesNewRomanPSMT" w:cs="TimesNewRomanPSMT"/>
          <w:i/>
          <w:sz w:val="24"/>
          <w:szCs w:val="24"/>
          <w:vertAlign w:val="subscript"/>
        </w:rPr>
        <w:t xml:space="preserve">r </w:t>
      </w:r>
      <w:r>
        <w:rPr>
          <w:rFonts w:ascii="TimesNewRomanPSMT" w:hAnsi="TimesNewRomanPSMT" w:cs="TimesNewRomanPSMT"/>
          <w:sz w:val="24"/>
          <w:szCs w:val="24"/>
        </w:rPr>
        <w:t xml:space="preserve">is on the order of several thousands, while for steel and steel alloys, </w:t>
      </w:r>
      <w:r>
        <w:rPr>
          <w:rFonts w:ascii="Times New Roman" w:hAnsi="Times New Roman"/>
          <w:i/>
          <w:sz w:val="24"/>
          <w:szCs w:val="24"/>
        </w:rPr>
        <w:t>μ</w:t>
      </w:r>
      <w:r>
        <w:rPr>
          <w:rFonts w:ascii="TimesNewRomanPSMT" w:hAnsi="TimesNewRomanPSMT" w:cs="TimesNewRomanPSMT"/>
          <w:i/>
          <w:sz w:val="24"/>
          <w:szCs w:val="24"/>
          <w:vertAlign w:val="subscript"/>
        </w:rPr>
        <w:t xml:space="preserve">r </w:t>
      </w:r>
      <w:r>
        <w:rPr>
          <w:rFonts w:ascii="TimesNewRomanPSMT" w:hAnsi="TimesNewRomanPSMT" w:cs="TimesNewRomanPSMT"/>
          <w:sz w:val="24"/>
          <w:szCs w:val="24"/>
        </w:rPr>
        <w:t xml:space="preserve">is on the order of tens or hundreds. </w:t>
      </w:r>
    </w:p>
    <w:p w14:paraId="5EB17D6A" w14:textId="77777777" w:rsidR="00946E5E" w:rsidRPr="00DF172E" w:rsidRDefault="00946E5E" w:rsidP="00DF172E">
      <w:pPr>
        <w:autoSpaceDE w:val="0"/>
        <w:autoSpaceDN w:val="0"/>
        <w:adjustRightInd w:val="0"/>
        <w:spacing w:after="0" w:line="240" w:lineRule="auto"/>
        <w:rPr>
          <w:rFonts w:ascii="TimesNewRomanPSMT" w:hAnsi="TimesNewRomanPSMT" w:cs="TimesNewRomanPSMT"/>
          <w:sz w:val="26"/>
          <w:szCs w:val="24"/>
        </w:rPr>
      </w:pPr>
    </w:p>
    <w:p w14:paraId="5A254052" w14:textId="77777777" w:rsidR="00DF172E" w:rsidRPr="00DF172E" w:rsidRDefault="005870BC" w:rsidP="00DF172E">
      <w:pPr>
        <w:autoSpaceDE w:val="0"/>
        <w:autoSpaceDN w:val="0"/>
        <w:adjustRightInd w:val="0"/>
        <w:spacing w:after="0" w:line="240" w:lineRule="auto"/>
        <w:rPr>
          <w:rFonts w:ascii="TimesNewRomanPSMT" w:hAnsi="TimesNewRomanPSMT" w:cs="TimesNewRomanPSMT"/>
          <w:b/>
          <w:sz w:val="28"/>
          <w:szCs w:val="24"/>
        </w:rPr>
      </w:pPr>
      <w:r w:rsidRPr="00DF172E">
        <w:rPr>
          <w:rFonts w:ascii="TimesNewRomanPSMT" w:hAnsi="TimesNewRomanPSMT" w:cs="TimesNewRomanPSMT"/>
          <w:b/>
          <w:sz w:val="28"/>
          <w:szCs w:val="24"/>
        </w:rPr>
        <w:t>Applications</w:t>
      </w:r>
      <w:r w:rsidR="00DF172E" w:rsidRPr="00DF172E">
        <w:rPr>
          <w:rFonts w:ascii="TimesNewRomanPSMT" w:hAnsi="TimesNewRomanPSMT" w:cs="TimesNewRomanPSMT"/>
          <w:b/>
          <w:sz w:val="28"/>
          <w:szCs w:val="24"/>
        </w:rPr>
        <w:t xml:space="preserve">: </w:t>
      </w:r>
    </w:p>
    <w:p w14:paraId="62216A72" w14:textId="77777777" w:rsidR="005870BC" w:rsidRPr="005870BC" w:rsidRDefault="005870BC" w:rsidP="00DF172E">
      <w:pPr>
        <w:autoSpaceDE w:val="0"/>
        <w:autoSpaceDN w:val="0"/>
        <w:adjustRightInd w:val="0"/>
        <w:spacing w:after="0" w:line="240" w:lineRule="auto"/>
        <w:rPr>
          <w:rFonts w:ascii="TimesNewRomanPSMT" w:hAnsi="TimesNewRomanPSMT" w:cs="TimesNewRomanPSMT"/>
          <w:b/>
          <w:sz w:val="24"/>
          <w:szCs w:val="24"/>
        </w:rPr>
      </w:pPr>
      <w:r>
        <w:rPr>
          <w:rFonts w:ascii="TimesNewRomanPSMT" w:hAnsi="TimesNewRomanPSMT" w:cs="TimesNewRomanPSMT"/>
          <w:b/>
          <w:sz w:val="24"/>
          <w:szCs w:val="24"/>
        </w:rPr>
        <w:br/>
      </w:r>
      <w:r w:rsidR="00DF172E" w:rsidRPr="007D0A93">
        <w:rPr>
          <w:rFonts w:ascii="TimesNewRomanPSMT" w:hAnsi="TimesNewRomanPSMT" w:cs="TimesNewRomanPSMT"/>
          <w:sz w:val="24"/>
          <w:szCs w:val="24"/>
        </w:rPr>
        <w:t xml:space="preserve">Even though inductors and other electro-magnetic devices </w:t>
      </w:r>
      <w:r w:rsidR="00DF172E">
        <w:rPr>
          <w:rFonts w:ascii="TimesNewRomanPSMT" w:hAnsi="TimesNewRomanPSMT" w:cs="TimesNewRomanPSMT"/>
          <w:sz w:val="24"/>
          <w:szCs w:val="24"/>
        </w:rPr>
        <w:t>(</w:t>
      </w:r>
      <w:r w:rsidR="00DF172E" w:rsidRPr="009E390C">
        <w:rPr>
          <w:rFonts w:ascii="TimesNewRomanPSMT" w:hAnsi="TimesNewRomanPSMT" w:cs="TimesNewRomanPSMT"/>
          <w:i/>
          <w:sz w:val="24"/>
          <w:szCs w:val="24"/>
        </w:rPr>
        <w:t>e.g.</w:t>
      </w:r>
      <w:r w:rsidR="00DF172E">
        <w:rPr>
          <w:rFonts w:ascii="TimesNewRomanPSMT" w:hAnsi="TimesNewRomanPSMT" w:cs="TimesNewRomanPSMT"/>
          <w:sz w:val="24"/>
          <w:szCs w:val="24"/>
        </w:rPr>
        <w:t>,</w:t>
      </w:r>
      <w:r w:rsidR="00DF172E" w:rsidRPr="007D0A93">
        <w:rPr>
          <w:rFonts w:ascii="TimesNewRomanPSMT" w:hAnsi="TimesNewRomanPSMT" w:cs="TimesNewRomanPSMT"/>
          <w:sz w:val="24"/>
          <w:szCs w:val="24"/>
        </w:rPr>
        <w:t xml:space="preserve"> transformers</w:t>
      </w:r>
      <w:r w:rsidR="00DF172E">
        <w:rPr>
          <w:rFonts w:ascii="TimesNewRomanPSMT" w:hAnsi="TimesNewRomanPSMT" w:cs="TimesNewRomanPSMT"/>
          <w:sz w:val="24"/>
          <w:szCs w:val="24"/>
        </w:rPr>
        <w:t>)</w:t>
      </w:r>
      <w:r w:rsidR="00DF172E" w:rsidRPr="007D0A93">
        <w:rPr>
          <w:rFonts w:ascii="TimesNewRomanPSMT" w:hAnsi="TimesNewRomanPSMT" w:cs="TimesNewRomanPSMT"/>
          <w:sz w:val="24"/>
          <w:szCs w:val="24"/>
        </w:rPr>
        <w:t xml:space="preserve"> are very common in many electrical, electronic, and mechanical systems, buying inductors for a specific application is not trivial. Even when an inductor is bought, datasheet information may still have ambiguities on the actual material, number of tur</w:t>
      </w:r>
      <w:r w:rsidR="00DF172E">
        <w:rPr>
          <w:rFonts w:ascii="TimesNewRomanPSMT" w:hAnsi="TimesNewRomanPSMT" w:cs="TimesNewRomanPSMT"/>
          <w:sz w:val="24"/>
          <w:szCs w:val="24"/>
        </w:rPr>
        <w:t>ns, and other details. The</w:t>
      </w:r>
      <w:r w:rsidR="00DF172E" w:rsidRPr="007D0A93">
        <w:rPr>
          <w:rFonts w:ascii="TimesNewRomanPSMT" w:hAnsi="TimesNewRomanPSMT" w:cs="TimesNewRomanPSMT"/>
          <w:sz w:val="24"/>
          <w:szCs w:val="24"/>
        </w:rPr>
        <w:t xml:space="preserve"> tests </w:t>
      </w:r>
      <w:r w:rsidR="00DF172E">
        <w:rPr>
          <w:rFonts w:ascii="TimesNewRomanPSMT" w:hAnsi="TimesNewRomanPSMT" w:cs="TimesNewRomanPSMT"/>
          <w:sz w:val="24"/>
          <w:szCs w:val="24"/>
        </w:rPr>
        <w:t xml:space="preserve">in this experiment </w:t>
      </w:r>
      <w:r w:rsidR="00DF172E" w:rsidRPr="007D0A93">
        <w:rPr>
          <w:rFonts w:ascii="TimesNewRomanPSMT" w:hAnsi="TimesNewRomanPSMT" w:cs="TimesNewRomanPSMT"/>
          <w:sz w:val="24"/>
          <w:szCs w:val="24"/>
        </w:rPr>
        <w:t>are especially useful for engineers and technicians who plan to build their own inductors or characterize off-the-shelf ones. This is common with</w:t>
      </w:r>
      <w:r w:rsidR="00DF172E">
        <w:rPr>
          <w:rFonts w:ascii="TimesNewRomanPSMT" w:hAnsi="TimesNewRomanPSMT" w:cs="TimesNewRomanPSMT"/>
          <w:sz w:val="24"/>
          <w:szCs w:val="24"/>
        </w:rPr>
        <w:t xml:space="preserve"> power electronics applications</w:t>
      </w:r>
      <w:r w:rsidR="00DF172E" w:rsidRPr="007D0A93">
        <w:rPr>
          <w:rFonts w:ascii="TimesNewRomanPSMT" w:hAnsi="TimesNewRomanPSMT" w:cs="TimesNewRomanPSMT"/>
          <w:sz w:val="24"/>
          <w:szCs w:val="24"/>
        </w:rPr>
        <w:t xml:space="preserve"> </w:t>
      </w:r>
      <w:r w:rsidR="00DF172E">
        <w:rPr>
          <w:rFonts w:ascii="TimesNewRomanPSMT" w:hAnsi="TimesNewRomanPSMT" w:cs="TimesNewRomanPSMT"/>
          <w:sz w:val="24"/>
          <w:szCs w:val="24"/>
        </w:rPr>
        <w:t>(</w:t>
      </w:r>
      <w:r w:rsidR="00DF172E" w:rsidRPr="009E390C">
        <w:rPr>
          <w:rFonts w:ascii="TimesNewRomanPSMT" w:hAnsi="TimesNewRomanPSMT" w:cs="TimesNewRomanPSMT"/>
          <w:i/>
          <w:sz w:val="24"/>
          <w:szCs w:val="24"/>
        </w:rPr>
        <w:t>e.g.</w:t>
      </w:r>
      <w:r w:rsidR="00DF172E">
        <w:rPr>
          <w:rFonts w:ascii="TimesNewRomanPSMT" w:hAnsi="TimesNewRomanPSMT" w:cs="TimesNewRomanPSMT"/>
          <w:sz w:val="24"/>
          <w:szCs w:val="24"/>
        </w:rPr>
        <w:t>, DC/DC converters)</w:t>
      </w:r>
      <w:r w:rsidR="00DF172E" w:rsidRPr="007D0A93">
        <w:rPr>
          <w:rFonts w:ascii="TimesNewRomanPSMT" w:hAnsi="TimesNewRomanPSMT" w:cs="TimesNewRomanPSMT"/>
          <w:sz w:val="24"/>
          <w:szCs w:val="24"/>
        </w:rPr>
        <w:t xml:space="preserve"> as well as el</w:t>
      </w:r>
      <w:r w:rsidR="00DF172E">
        <w:rPr>
          <w:rFonts w:ascii="TimesNewRomanPSMT" w:hAnsi="TimesNewRomanPSMT" w:cs="TimesNewRomanPSMT"/>
          <w:sz w:val="24"/>
          <w:szCs w:val="24"/>
        </w:rPr>
        <w:t>ectric motor drive applications</w:t>
      </w:r>
      <w:r w:rsidR="00DF172E" w:rsidRPr="007D0A93">
        <w:rPr>
          <w:rFonts w:ascii="TimesNewRomanPSMT" w:hAnsi="TimesNewRomanPSMT" w:cs="TimesNewRomanPSMT"/>
          <w:sz w:val="24"/>
          <w:szCs w:val="24"/>
        </w:rPr>
        <w:t xml:space="preserve"> </w:t>
      </w:r>
      <w:r w:rsidR="00DF172E">
        <w:rPr>
          <w:rFonts w:ascii="TimesNewRomanPSMT" w:hAnsi="TimesNewRomanPSMT" w:cs="TimesNewRomanPSMT"/>
          <w:sz w:val="24"/>
          <w:szCs w:val="24"/>
        </w:rPr>
        <w:t>(</w:t>
      </w:r>
      <w:r w:rsidR="00DF172E" w:rsidRPr="009E390C">
        <w:rPr>
          <w:rFonts w:ascii="TimesNewRomanPSMT" w:hAnsi="TimesNewRomanPSMT" w:cs="TimesNewRomanPSMT"/>
          <w:i/>
          <w:sz w:val="24"/>
          <w:szCs w:val="24"/>
        </w:rPr>
        <w:t>e.g.</w:t>
      </w:r>
      <w:r w:rsidR="00DF172E">
        <w:rPr>
          <w:rFonts w:ascii="TimesNewRomanPSMT" w:hAnsi="TimesNewRomanPSMT" w:cs="TimesNewRomanPSMT"/>
          <w:sz w:val="24"/>
          <w:szCs w:val="24"/>
        </w:rPr>
        <w:t>, AC filter inductors)</w:t>
      </w:r>
      <w:r w:rsidR="00DF172E" w:rsidRPr="007D0A93">
        <w:rPr>
          <w:rFonts w:ascii="TimesNewRomanPSMT" w:hAnsi="TimesNewRomanPSMT" w:cs="TimesNewRomanPSMT"/>
          <w:sz w:val="24"/>
          <w:szCs w:val="24"/>
        </w:rPr>
        <w:t xml:space="preserve"> where more information is desired about the inductor in hand.</w:t>
      </w:r>
    </w:p>
    <w:p w14:paraId="36FD7D64" w14:textId="77777777" w:rsidR="00FA1423" w:rsidRDefault="00FA1423" w:rsidP="00DF172E">
      <w:pPr>
        <w:autoSpaceDE w:val="0"/>
        <w:autoSpaceDN w:val="0"/>
        <w:adjustRightInd w:val="0"/>
        <w:spacing w:after="0" w:line="240" w:lineRule="auto"/>
        <w:rPr>
          <w:rFonts w:ascii="TimesNewRomanPSMT" w:hAnsi="TimesNewRomanPSMT" w:cs="TimesNewRomanPSMT"/>
          <w:sz w:val="24"/>
          <w:szCs w:val="24"/>
        </w:rPr>
      </w:pPr>
    </w:p>
    <w:p w14:paraId="35C04756" w14:textId="77777777" w:rsidR="00182F1B" w:rsidRDefault="003A3F75" w:rsidP="00DF172E">
      <w:pPr>
        <w:autoSpaceDE w:val="0"/>
        <w:autoSpaceDN w:val="0"/>
        <w:adjustRightInd w:val="0"/>
        <w:spacing w:after="0" w:line="240" w:lineRule="auto"/>
        <w:rPr>
          <w:rFonts w:ascii="Times New Roman" w:hAnsi="Times New Roman"/>
          <w:b/>
          <w:sz w:val="28"/>
          <w:szCs w:val="24"/>
        </w:rPr>
      </w:pPr>
      <w:r>
        <w:rPr>
          <w:rFonts w:ascii="Times New Roman" w:hAnsi="Times New Roman"/>
          <w:b/>
          <w:sz w:val="28"/>
          <w:szCs w:val="24"/>
        </w:rPr>
        <w:t>Legend:</w:t>
      </w:r>
    </w:p>
    <w:p w14:paraId="2C7D7833"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r w:rsidRPr="00A23394">
        <w:rPr>
          <w:rFonts w:ascii="Times New Roman" w:hAnsi="Times New Roman"/>
          <w:sz w:val="24"/>
          <w:szCs w:val="24"/>
        </w:rPr>
        <w:t>Figure 1: Test circuit to determine the B-H curve of an inductor</w:t>
      </w:r>
      <w:r>
        <w:rPr>
          <w:rFonts w:ascii="Times New Roman" w:hAnsi="Times New Roman"/>
          <w:sz w:val="24"/>
          <w:szCs w:val="24"/>
        </w:rPr>
        <w:t>.</w:t>
      </w:r>
    </w:p>
    <w:p w14:paraId="6478FAB7"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p>
    <w:p w14:paraId="1037358B"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r w:rsidRPr="00A23394">
        <w:rPr>
          <w:rFonts w:ascii="Times New Roman" w:hAnsi="Times New Roman"/>
          <w:sz w:val="24"/>
          <w:szCs w:val="24"/>
        </w:rPr>
        <w:t>Figure 2: Dimensions of the smaller inductor core</w:t>
      </w:r>
      <w:r>
        <w:rPr>
          <w:rFonts w:ascii="Times New Roman" w:hAnsi="Times New Roman"/>
          <w:sz w:val="24"/>
          <w:szCs w:val="24"/>
        </w:rPr>
        <w:t>.</w:t>
      </w:r>
    </w:p>
    <w:p w14:paraId="310DE106"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p>
    <w:p w14:paraId="7C7E809D"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r w:rsidRPr="00A23394">
        <w:rPr>
          <w:rFonts w:ascii="Times New Roman" w:hAnsi="Times New Roman"/>
          <w:sz w:val="24"/>
          <w:szCs w:val="24"/>
        </w:rPr>
        <w:t>Figure 3: Dimensions of the transformer core</w:t>
      </w:r>
      <w:r>
        <w:rPr>
          <w:rFonts w:ascii="Times New Roman" w:hAnsi="Times New Roman"/>
          <w:sz w:val="24"/>
          <w:szCs w:val="24"/>
        </w:rPr>
        <w:t>.</w:t>
      </w:r>
    </w:p>
    <w:p w14:paraId="1C18F448" w14:textId="77777777" w:rsidR="00C75DEB" w:rsidRPr="00A23394" w:rsidRDefault="00C75DEB" w:rsidP="00DF172E">
      <w:pPr>
        <w:autoSpaceDE w:val="0"/>
        <w:autoSpaceDN w:val="0"/>
        <w:adjustRightInd w:val="0"/>
        <w:spacing w:after="0" w:line="240" w:lineRule="auto"/>
        <w:rPr>
          <w:rFonts w:ascii="Times New Roman" w:hAnsi="Times New Roman"/>
          <w:sz w:val="24"/>
          <w:szCs w:val="24"/>
        </w:rPr>
      </w:pPr>
    </w:p>
    <w:p w14:paraId="046041B5" w14:textId="77777777" w:rsidR="00C75DEB" w:rsidRDefault="00C75DEB" w:rsidP="00DF172E">
      <w:pPr>
        <w:autoSpaceDE w:val="0"/>
        <w:autoSpaceDN w:val="0"/>
        <w:adjustRightInd w:val="0"/>
        <w:spacing w:after="0" w:line="240" w:lineRule="auto"/>
        <w:rPr>
          <w:ins w:id="23" w:author="Dennis McGonagle" w:date="2015-06-16T11:56:00Z"/>
          <w:rFonts w:ascii="Times New Roman" w:hAnsi="Times New Roman"/>
          <w:sz w:val="24"/>
          <w:szCs w:val="24"/>
        </w:rPr>
      </w:pPr>
      <w:r w:rsidRPr="00A23394">
        <w:rPr>
          <w:rFonts w:ascii="Times New Roman" w:hAnsi="Times New Roman"/>
          <w:sz w:val="24"/>
          <w:szCs w:val="24"/>
        </w:rPr>
        <w:t>Figure 4: Test circuit to determine the B-H curve of a 60 Hz transformer</w:t>
      </w:r>
      <w:r>
        <w:rPr>
          <w:rFonts w:ascii="Times New Roman" w:hAnsi="Times New Roman"/>
          <w:sz w:val="24"/>
          <w:szCs w:val="24"/>
        </w:rPr>
        <w:t>.</w:t>
      </w:r>
    </w:p>
    <w:p w14:paraId="7BC55E2B" w14:textId="77777777" w:rsidR="00075B0B" w:rsidRDefault="00075B0B" w:rsidP="00DF172E">
      <w:pPr>
        <w:autoSpaceDE w:val="0"/>
        <w:autoSpaceDN w:val="0"/>
        <w:adjustRightInd w:val="0"/>
        <w:spacing w:after="0" w:line="240" w:lineRule="auto"/>
        <w:rPr>
          <w:ins w:id="24" w:author="Dennis McGonagle" w:date="2015-06-16T11:56:00Z"/>
          <w:rFonts w:ascii="Times New Roman" w:hAnsi="Times New Roman"/>
          <w:sz w:val="24"/>
          <w:szCs w:val="24"/>
        </w:rPr>
      </w:pPr>
    </w:p>
    <w:p w14:paraId="5DBA9846" w14:textId="77777777" w:rsidR="00075B0B" w:rsidRPr="00A23394" w:rsidRDefault="00075B0B" w:rsidP="00DF172E">
      <w:pPr>
        <w:autoSpaceDE w:val="0"/>
        <w:autoSpaceDN w:val="0"/>
        <w:adjustRightInd w:val="0"/>
        <w:spacing w:after="0" w:line="240" w:lineRule="auto"/>
        <w:rPr>
          <w:rFonts w:ascii="Times New Roman" w:hAnsi="Times New Roman"/>
          <w:sz w:val="24"/>
          <w:szCs w:val="24"/>
        </w:rPr>
      </w:pPr>
      <w:commentRangeStart w:id="25"/>
      <w:ins w:id="26" w:author="Dennis McGonagle" w:date="2015-06-16T11:56:00Z">
        <w:r>
          <w:rPr>
            <w:rFonts w:ascii="Times New Roman" w:hAnsi="Times New Roman"/>
            <w:sz w:val="24"/>
            <w:szCs w:val="24"/>
          </w:rPr>
          <w:t>Figure 5: Sample B-H Curve</w:t>
        </w:r>
      </w:ins>
    </w:p>
    <w:p w14:paraId="5A708A9F" w14:textId="77777777" w:rsidR="00075B0B" w:rsidRPr="006A741E" w:rsidRDefault="00075B0B" w:rsidP="00075B0B">
      <w:pPr>
        <w:autoSpaceDE w:val="0"/>
        <w:autoSpaceDN w:val="0"/>
        <w:adjustRightInd w:val="0"/>
        <w:spacing w:after="0" w:line="240" w:lineRule="auto"/>
        <w:rPr>
          <w:ins w:id="27" w:author="Dennis McGonagle" w:date="2015-06-16T11:57:00Z"/>
          <w:rFonts w:ascii="Times New Roman" w:hAnsi="Times New Roman"/>
          <w:sz w:val="24"/>
          <w:szCs w:val="24"/>
        </w:rPr>
      </w:pPr>
      <w:ins w:id="28" w:author="Dennis McGonagle" w:date="2015-06-16T11:57:00Z">
        <w:r>
          <w:rPr>
            <w:rFonts w:ascii="Times New Roman" w:hAnsi="Times New Roman"/>
            <w:sz w:val="24"/>
            <w:szCs w:val="24"/>
          </w:rPr>
          <w:t xml:space="preserve">Source: </w:t>
        </w:r>
        <w:r>
          <w:rPr>
            <w:rFonts w:ascii="Times New Roman" w:hAnsi="Times New Roman"/>
            <w:sz w:val="24"/>
            <w:szCs w:val="24"/>
          </w:rPr>
          <w:fldChar w:fldCharType="begin"/>
        </w:r>
        <w:r>
          <w:rPr>
            <w:rFonts w:ascii="Times New Roman" w:hAnsi="Times New Roman"/>
            <w:sz w:val="24"/>
            <w:szCs w:val="24"/>
          </w:rPr>
          <w:instrText xml:space="preserve"> HYPERLINK "</w:instrText>
        </w:r>
        <w:r w:rsidRPr="00B74070">
          <w:rPr>
            <w:rFonts w:ascii="Times New Roman" w:hAnsi="Times New Roman"/>
            <w:sz w:val="24"/>
            <w:szCs w:val="24"/>
          </w:rPr>
          <w:instrText>https://www.nde-ed.org/EducationResources/CommunityCollege/MagParticle/Graphics/BHCurve.gif</w:instrText>
        </w:r>
        <w:r>
          <w:rPr>
            <w:rFonts w:ascii="Times New Roman" w:hAnsi="Times New Roman"/>
            <w:sz w:val="24"/>
            <w:szCs w:val="24"/>
          </w:rPr>
          <w:instrText xml:space="preserve">" </w:instrText>
        </w:r>
        <w:r>
          <w:rPr>
            <w:rFonts w:ascii="Times New Roman" w:hAnsi="Times New Roman"/>
            <w:sz w:val="24"/>
            <w:szCs w:val="24"/>
          </w:rPr>
          <w:fldChar w:fldCharType="separate"/>
        </w:r>
        <w:r w:rsidRPr="00A90B90">
          <w:rPr>
            <w:rStyle w:val="Hyperlink"/>
            <w:rFonts w:ascii="Times New Roman" w:hAnsi="Times New Roman"/>
            <w:sz w:val="24"/>
            <w:szCs w:val="24"/>
          </w:rPr>
          <w:t>https://www.nde-ed.org/EducationResources/CommunityCollege/MagParticle/Graphics/BHCurve.gif</w:t>
        </w:r>
        <w:r>
          <w:rPr>
            <w:rFonts w:ascii="Times New Roman" w:hAnsi="Times New Roman"/>
            <w:sz w:val="24"/>
            <w:szCs w:val="24"/>
          </w:rPr>
          <w:fldChar w:fldCharType="end"/>
        </w:r>
        <w:r>
          <w:rPr>
            <w:rFonts w:ascii="Times New Roman" w:hAnsi="Times New Roman"/>
            <w:sz w:val="24"/>
            <w:szCs w:val="24"/>
          </w:rPr>
          <w:t xml:space="preserve"> </w:t>
        </w:r>
        <w:commentRangeEnd w:id="25"/>
        <w:r>
          <w:rPr>
            <w:rStyle w:val="CommentReference"/>
          </w:rPr>
          <w:commentReference w:id="25"/>
        </w:r>
      </w:ins>
    </w:p>
    <w:p w14:paraId="2A82E3C2" w14:textId="77777777" w:rsidR="004016DE" w:rsidRDefault="004016DE" w:rsidP="00DF172E">
      <w:pPr>
        <w:autoSpaceDE w:val="0"/>
        <w:autoSpaceDN w:val="0"/>
        <w:adjustRightInd w:val="0"/>
        <w:spacing w:after="0" w:line="240" w:lineRule="auto"/>
        <w:rPr>
          <w:rFonts w:ascii="Times New Roman" w:hAnsi="Times New Roman"/>
          <w:sz w:val="24"/>
          <w:szCs w:val="24"/>
        </w:rPr>
      </w:pPr>
    </w:p>
    <w:p w14:paraId="7A6855D3" w14:textId="77777777" w:rsidR="004016DE" w:rsidRPr="00A23394" w:rsidRDefault="004016DE" w:rsidP="00DF172E">
      <w:pPr>
        <w:autoSpaceDE w:val="0"/>
        <w:autoSpaceDN w:val="0"/>
        <w:adjustRightInd w:val="0"/>
        <w:spacing w:after="0" w:line="240" w:lineRule="auto"/>
        <w:rPr>
          <w:rFonts w:ascii="Times New Roman" w:hAnsi="Times New Roman"/>
          <w:b/>
          <w:sz w:val="28"/>
          <w:szCs w:val="24"/>
        </w:rPr>
      </w:pPr>
      <w:r w:rsidRPr="00A23394">
        <w:rPr>
          <w:rFonts w:ascii="Times New Roman" w:hAnsi="Times New Roman"/>
          <w:b/>
          <w:sz w:val="28"/>
          <w:szCs w:val="24"/>
        </w:rPr>
        <w:t>References</w:t>
      </w:r>
      <w:r w:rsidR="00390063">
        <w:rPr>
          <w:rFonts w:ascii="Times New Roman" w:hAnsi="Times New Roman"/>
          <w:b/>
          <w:sz w:val="28"/>
          <w:szCs w:val="24"/>
        </w:rPr>
        <w:t>:</w:t>
      </w:r>
    </w:p>
    <w:p w14:paraId="0FB18361" w14:textId="77777777" w:rsidR="004016DE" w:rsidRDefault="00FA1423" w:rsidP="00DF172E">
      <w:pPr>
        <w:numPr>
          <w:ilvl w:val="0"/>
          <w:numId w:val="2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Electronic Design Magazine, available online at: </w:t>
      </w:r>
      <w:hyperlink r:id="rId28" w:history="1">
        <w:r w:rsidRPr="00FD2B2A">
          <w:rPr>
            <w:rStyle w:val="Hyperlink"/>
            <w:rFonts w:ascii="Times New Roman" w:hAnsi="Times New Roman"/>
            <w:sz w:val="24"/>
            <w:szCs w:val="24"/>
          </w:rPr>
          <w:t>http://electronicdesign.com/test-amp-measurement/view-transformers-hysteresis-curve-ultra-simple-circuit</w:t>
        </w:r>
      </w:hyperlink>
      <w:r>
        <w:rPr>
          <w:rFonts w:ascii="Times New Roman" w:hAnsi="Times New Roman"/>
          <w:sz w:val="24"/>
          <w:szCs w:val="24"/>
        </w:rPr>
        <w:t xml:space="preserve"> </w:t>
      </w:r>
    </w:p>
    <w:p w14:paraId="2809E04E" w14:textId="77777777" w:rsidR="004016DE" w:rsidRDefault="004016DE" w:rsidP="00DF172E">
      <w:pPr>
        <w:numPr>
          <w:ilvl w:val="0"/>
          <w:numId w:val="2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Bourns High Current Chokes Datasheet, available </w:t>
      </w:r>
      <w:r w:rsidR="00FA1423">
        <w:rPr>
          <w:rFonts w:ascii="Times New Roman" w:hAnsi="Times New Roman"/>
          <w:sz w:val="24"/>
          <w:szCs w:val="24"/>
        </w:rPr>
        <w:t xml:space="preserve">online </w:t>
      </w:r>
      <w:r>
        <w:rPr>
          <w:rFonts w:ascii="Times New Roman" w:hAnsi="Times New Roman"/>
          <w:sz w:val="24"/>
          <w:szCs w:val="24"/>
        </w:rPr>
        <w:t xml:space="preserve">at: </w:t>
      </w:r>
      <w:hyperlink r:id="rId29" w:history="1">
        <w:r w:rsidRPr="00FD2B2A">
          <w:rPr>
            <w:rStyle w:val="Hyperlink"/>
            <w:rFonts w:ascii="Times New Roman" w:hAnsi="Times New Roman"/>
            <w:sz w:val="24"/>
            <w:szCs w:val="24"/>
          </w:rPr>
          <w:t>http://www.bourns.com/data/global/pdfs/1140_series.pdf</w:t>
        </w:r>
      </w:hyperlink>
      <w:r>
        <w:rPr>
          <w:rFonts w:ascii="Times New Roman" w:hAnsi="Times New Roman"/>
          <w:sz w:val="24"/>
          <w:szCs w:val="24"/>
        </w:rPr>
        <w:t xml:space="preserve"> </w:t>
      </w:r>
    </w:p>
    <w:p w14:paraId="1DEECF6E" w14:textId="77777777" w:rsidR="00B74070" w:rsidRDefault="00B74070" w:rsidP="00B159EB">
      <w:pPr>
        <w:autoSpaceDE w:val="0"/>
        <w:autoSpaceDN w:val="0"/>
        <w:adjustRightInd w:val="0"/>
        <w:spacing w:after="0" w:line="240" w:lineRule="auto"/>
        <w:ind w:left="720"/>
        <w:rPr>
          <w:rFonts w:ascii="Times New Roman" w:hAnsi="Times New Roman"/>
          <w:sz w:val="24"/>
          <w:szCs w:val="24"/>
        </w:rPr>
      </w:pPr>
    </w:p>
    <w:p w14:paraId="6D986030" w14:textId="77777777" w:rsidR="00B74070" w:rsidRPr="006A741E" w:rsidRDefault="00B74070" w:rsidP="00B159EB">
      <w:pPr>
        <w:autoSpaceDE w:val="0"/>
        <w:autoSpaceDN w:val="0"/>
        <w:adjustRightInd w:val="0"/>
        <w:spacing w:after="0" w:line="240" w:lineRule="auto"/>
        <w:rPr>
          <w:rFonts w:ascii="Times New Roman" w:hAnsi="Times New Roman"/>
          <w:sz w:val="24"/>
          <w:szCs w:val="24"/>
        </w:rPr>
      </w:pPr>
      <w:bookmarkStart w:id="29" w:name="_GoBack"/>
      <w:bookmarkEnd w:id="29"/>
      <w:r>
        <w:rPr>
          <w:rFonts w:ascii="Times New Roman" w:hAnsi="Times New Roman"/>
          <w:sz w:val="24"/>
          <w:szCs w:val="24"/>
        </w:rPr>
        <w:t xml:space="preserve"> </w:t>
      </w:r>
    </w:p>
    <w:sectPr w:rsidR="00B74070" w:rsidRPr="006A741E" w:rsidSect="00A741E3">
      <w:headerReference w:type="default" r:id="rId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my Manocchi" w:date="2015-06-09T16:35:00Z" w:initials="AM">
    <w:p w14:paraId="2F1C93A7" w14:textId="77777777" w:rsidR="00F80207" w:rsidRDefault="00F80207">
      <w:pPr>
        <w:pStyle w:val="CommentText"/>
      </w:pPr>
      <w:r>
        <w:rPr>
          <w:rStyle w:val="CommentReference"/>
        </w:rPr>
        <w:annotationRef/>
      </w:r>
      <w:r>
        <w:t xml:space="preserve">Provide a little context here.  Why are we measuring the curve? Talk a little about the hysteresis.  What does a BH curve look like typically, and what does each </w:t>
      </w:r>
    </w:p>
  </w:comment>
  <w:comment w:id="6" w:author="Amy Manocchi" w:date="2015-06-09T16:44:00Z" w:initials="AM">
    <w:p w14:paraId="7659317A" w14:textId="77777777" w:rsidR="00F80207" w:rsidRDefault="00F80207">
      <w:pPr>
        <w:pStyle w:val="CommentText"/>
      </w:pPr>
      <w:r>
        <w:rPr>
          <w:rStyle w:val="CommentReference"/>
        </w:rPr>
        <w:annotationRef/>
      </w:r>
      <w:r>
        <w:t>What are you checking here? That connections are maintained?</w:t>
      </w:r>
    </w:p>
  </w:comment>
  <w:comment w:id="9" w:author="Amy Manocchi" w:date="2015-06-09T16:47:00Z" w:initials="AM">
    <w:p w14:paraId="56CBFDEB" w14:textId="77777777" w:rsidR="00F80207" w:rsidRDefault="00F80207">
      <w:pPr>
        <w:pStyle w:val="CommentText"/>
      </w:pPr>
      <w:r>
        <w:rPr>
          <w:rStyle w:val="CommentReference"/>
        </w:rPr>
        <w:annotationRef/>
      </w:r>
      <w:r>
        <w:t>Explain how this changes the calculation. How accurate is the calculation with this assumption?</w:t>
      </w:r>
    </w:p>
  </w:comment>
  <w:comment w:id="17" w:author="Amy Manocchi" w:date="2015-06-15T18:08:00Z" w:initials="AM">
    <w:p w14:paraId="6AD91016" w14:textId="77777777" w:rsidR="00F80207" w:rsidRDefault="00F80207">
      <w:pPr>
        <w:pStyle w:val="CommentText"/>
      </w:pPr>
      <w:r>
        <w:rPr>
          <w:rStyle w:val="CommentReference"/>
        </w:rPr>
        <w:annotationRef/>
      </w:r>
      <w:r>
        <w:t>Please provide the example calculations</w:t>
      </w:r>
    </w:p>
    <w:p w14:paraId="244B1587" w14:textId="77777777" w:rsidR="00B74070" w:rsidRDefault="00B74070">
      <w:pPr>
        <w:pStyle w:val="CommentText"/>
      </w:pPr>
    </w:p>
    <w:p w14:paraId="6F85A77E" w14:textId="77777777" w:rsidR="00B74070" w:rsidRDefault="00B74070">
      <w:pPr>
        <w:pStyle w:val="CommentText"/>
      </w:pPr>
      <w:r>
        <w:t xml:space="preserve">There are no specific calculations to do here. I reworded the sentence. </w:t>
      </w:r>
    </w:p>
  </w:comment>
  <w:comment w:id="20" w:author="Amy Manocchi" w:date="2015-06-15T18:10:00Z" w:initials="AM">
    <w:p w14:paraId="7577899A" w14:textId="77777777" w:rsidR="00D3610C" w:rsidRDefault="00D3610C">
      <w:pPr>
        <w:pStyle w:val="CommentText"/>
      </w:pPr>
      <w:r>
        <w:rPr>
          <w:rStyle w:val="CommentReference"/>
        </w:rPr>
        <w:annotationRef/>
      </w:r>
      <w:r>
        <w:t>You’ve measured three B-H curves- will you be providing the data for those curves during filming or before?</w:t>
      </w:r>
    </w:p>
    <w:p w14:paraId="05E6CA77" w14:textId="77777777" w:rsidR="00B74070" w:rsidRDefault="00B74070">
      <w:pPr>
        <w:pStyle w:val="CommentText"/>
      </w:pPr>
    </w:p>
    <w:p w14:paraId="01F1F1E7" w14:textId="77777777" w:rsidR="00B74070" w:rsidRPr="00B74070" w:rsidRDefault="00B74070">
      <w:pPr>
        <w:pStyle w:val="CommentText"/>
        <w:rPr>
          <w:b/>
        </w:rPr>
      </w:pPr>
      <w:r w:rsidRPr="00B74070">
        <w:rPr>
          <w:b/>
        </w:rPr>
        <w:t xml:space="preserve">Ali: During filming. I added an example curve at the end of the manuscript. </w:t>
      </w:r>
    </w:p>
    <w:p w14:paraId="39D9E703" w14:textId="77777777" w:rsidR="00D3610C" w:rsidRDefault="00D3610C">
      <w:pPr>
        <w:pStyle w:val="CommentText"/>
      </w:pPr>
    </w:p>
    <w:p w14:paraId="77802B7D" w14:textId="77777777" w:rsidR="00D3610C" w:rsidRDefault="00D3610C">
      <w:pPr>
        <w:pStyle w:val="CommentText"/>
      </w:pPr>
      <w:r>
        <w:t xml:space="preserve">Could you walk us through the interpretation of these curves, and how they compare?  </w:t>
      </w:r>
      <w:r w:rsidR="00B74070">
        <w:br/>
      </w:r>
    </w:p>
    <w:p w14:paraId="0B11639B" w14:textId="77777777" w:rsidR="00B74070" w:rsidRPr="00B74070" w:rsidRDefault="00B74070">
      <w:pPr>
        <w:pStyle w:val="CommentText"/>
        <w:rPr>
          <w:b/>
        </w:rPr>
      </w:pPr>
      <w:r w:rsidRPr="00B74070">
        <w:rPr>
          <w:b/>
        </w:rPr>
        <w:t xml:space="preserve">Ali: The purpose of these curves is not comparison, we have to use different devices for each part so that for each device there is something that is unknown and we have </w:t>
      </w:r>
      <w:proofErr w:type="gramStart"/>
      <w:r w:rsidRPr="00B74070">
        <w:rPr>
          <w:b/>
        </w:rPr>
        <w:t>to  find</w:t>
      </w:r>
      <w:proofErr w:type="gramEnd"/>
      <w:r w:rsidRPr="00B74070">
        <w:rPr>
          <w:b/>
        </w:rPr>
        <w:t xml:space="preserve"> it. </w:t>
      </w:r>
    </w:p>
  </w:comment>
  <w:comment w:id="21" w:author="Amy Manocchi" w:date="2015-06-15T18:12:00Z" w:initials="AM">
    <w:p w14:paraId="3526FB44" w14:textId="77777777" w:rsidR="00D3610C" w:rsidRDefault="00D3610C">
      <w:pPr>
        <w:pStyle w:val="CommentText"/>
      </w:pPr>
      <w:r>
        <w:rPr>
          <w:rStyle w:val="CommentReference"/>
        </w:rPr>
        <w:annotationRef/>
      </w:r>
      <w:r>
        <w:t xml:space="preserve">Please provide an example B-H curve, or the data from the above experiments.  </w:t>
      </w:r>
    </w:p>
    <w:p w14:paraId="33821DE5" w14:textId="77777777" w:rsidR="00B74070" w:rsidRDefault="00B74070">
      <w:pPr>
        <w:pStyle w:val="CommentText"/>
      </w:pPr>
    </w:p>
    <w:p w14:paraId="21C1AAE4" w14:textId="77777777" w:rsidR="00B74070" w:rsidRPr="00B74070" w:rsidRDefault="00B74070">
      <w:pPr>
        <w:pStyle w:val="CommentText"/>
        <w:rPr>
          <w:b/>
        </w:rPr>
      </w:pPr>
      <w:r w:rsidRPr="00B74070">
        <w:rPr>
          <w:b/>
        </w:rPr>
        <w:t xml:space="preserve">Ali: Example at the end of the manuscript. </w:t>
      </w:r>
    </w:p>
  </w:comment>
  <w:comment w:id="25" w:author="Dennis McGonagle" w:date="2015-06-16T11:57:00Z" w:initials="DM">
    <w:p w14:paraId="1DC5B85C" w14:textId="77777777" w:rsidR="00075B0B" w:rsidRDefault="00075B0B">
      <w:pPr>
        <w:pStyle w:val="CommentText"/>
      </w:pPr>
      <w:r>
        <w:rPr>
          <w:rStyle w:val="CommentReference"/>
        </w:rPr>
        <w:annotationRef/>
      </w:r>
      <w:r>
        <w:t xml:space="preserve">Material from this site is for noncommercial purposes only, so we’ll need to recreate this if possible.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1C93A7" w15:done="0"/>
  <w15:commentEx w15:paraId="7659317A" w15:done="0"/>
  <w15:commentEx w15:paraId="56CBFDEB" w15:done="0"/>
  <w15:commentEx w15:paraId="6F85A77E" w15:done="0"/>
  <w15:commentEx w15:paraId="0B11639B" w15:done="0"/>
  <w15:commentEx w15:paraId="21C1AAE4" w15:done="0"/>
  <w15:commentEx w15:paraId="1DC5B8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A0171" w14:textId="77777777" w:rsidR="00207CD7" w:rsidRDefault="00207CD7" w:rsidP="00C515DD">
      <w:pPr>
        <w:spacing w:after="0" w:line="240" w:lineRule="auto"/>
      </w:pPr>
      <w:r>
        <w:separator/>
      </w:r>
    </w:p>
  </w:endnote>
  <w:endnote w:type="continuationSeparator" w:id="0">
    <w:p w14:paraId="20308AA9" w14:textId="77777777" w:rsidR="00207CD7" w:rsidRDefault="00207CD7"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5C706" w14:textId="77777777" w:rsidR="00207CD7" w:rsidRDefault="00207CD7" w:rsidP="00C515DD">
      <w:pPr>
        <w:spacing w:after="0" w:line="240" w:lineRule="auto"/>
      </w:pPr>
      <w:r>
        <w:separator/>
      </w:r>
    </w:p>
  </w:footnote>
  <w:footnote w:type="continuationSeparator" w:id="0">
    <w:p w14:paraId="42999DD3" w14:textId="77777777" w:rsidR="00207CD7" w:rsidRDefault="00207CD7"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519B1" w14:textId="77777777" w:rsidR="00F80207" w:rsidRDefault="00F802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377"/>
    <w:multiLevelType w:val="hybridMultilevel"/>
    <w:tmpl w:val="43B60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B421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A45B5C"/>
    <w:multiLevelType w:val="hybridMultilevel"/>
    <w:tmpl w:val="4F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E60A2"/>
    <w:multiLevelType w:val="hybridMultilevel"/>
    <w:tmpl w:val="FA402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37FBB"/>
    <w:multiLevelType w:val="hybridMultilevel"/>
    <w:tmpl w:val="A43C2B04"/>
    <w:lvl w:ilvl="0" w:tplc="EE70BE86">
      <w:numFmt w:val="bullet"/>
      <w:lvlText w:val="-"/>
      <w:lvlJc w:val="left"/>
      <w:pPr>
        <w:ind w:left="720" w:hanging="360"/>
      </w:pPr>
      <w:rPr>
        <w:rFonts w:ascii="TimesNewRomanPSMT" w:eastAsia="Calibri"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60D1A"/>
    <w:multiLevelType w:val="hybridMultilevel"/>
    <w:tmpl w:val="AC56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91EAC"/>
    <w:multiLevelType w:val="hybridMultilevel"/>
    <w:tmpl w:val="A314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17CC1"/>
    <w:multiLevelType w:val="hybridMultilevel"/>
    <w:tmpl w:val="A7C81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26BBA"/>
    <w:multiLevelType w:val="hybridMultilevel"/>
    <w:tmpl w:val="1068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60143"/>
    <w:multiLevelType w:val="hybridMultilevel"/>
    <w:tmpl w:val="43C8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15F97"/>
    <w:multiLevelType w:val="hybridMultilevel"/>
    <w:tmpl w:val="00E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9424B"/>
    <w:multiLevelType w:val="hybridMultilevel"/>
    <w:tmpl w:val="06F2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704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274C4B"/>
    <w:multiLevelType w:val="hybridMultilevel"/>
    <w:tmpl w:val="8102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575C9"/>
    <w:multiLevelType w:val="hybridMultilevel"/>
    <w:tmpl w:val="04DC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84A74"/>
    <w:multiLevelType w:val="hybridMultilevel"/>
    <w:tmpl w:val="26B0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6D4165"/>
    <w:multiLevelType w:val="hybridMultilevel"/>
    <w:tmpl w:val="0F905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0130B"/>
    <w:multiLevelType w:val="multilevel"/>
    <w:tmpl w:val="11B833F8"/>
    <w:lvl w:ilvl="0">
      <w:start w:val="1"/>
      <w:numFmt w:val="decimal"/>
      <w:lvlText w:val="%1."/>
      <w:lvlJc w:val="left"/>
      <w:pPr>
        <w:ind w:left="360" w:hanging="360"/>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592445"/>
    <w:multiLevelType w:val="hybridMultilevel"/>
    <w:tmpl w:val="3530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50CD8"/>
    <w:multiLevelType w:val="hybridMultilevel"/>
    <w:tmpl w:val="F700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FC7812"/>
    <w:multiLevelType w:val="hybridMultilevel"/>
    <w:tmpl w:val="5C7C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C1764"/>
    <w:multiLevelType w:val="hybridMultilevel"/>
    <w:tmpl w:val="05B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E04BF"/>
    <w:multiLevelType w:val="hybridMultilevel"/>
    <w:tmpl w:val="9A80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E2131"/>
    <w:multiLevelType w:val="multilevel"/>
    <w:tmpl w:val="4AA2B488"/>
    <w:lvl w:ilvl="0">
      <w:start w:val="1"/>
      <w:numFmt w:val="decimal"/>
      <w:lvlText w:val="%1."/>
      <w:lvlJc w:val="left"/>
      <w:pPr>
        <w:ind w:left="360" w:hanging="360"/>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A1319D"/>
    <w:multiLevelType w:val="hybridMultilevel"/>
    <w:tmpl w:val="1F5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F74933"/>
    <w:multiLevelType w:val="hybridMultilevel"/>
    <w:tmpl w:val="EAEA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9E2AFC"/>
    <w:multiLevelType w:val="hybridMultilevel"/>
    <w:tmpl w:val="7D14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064FDE"/>
    <w:multiLevelType w:val="hybridMultilevel"/>
    <w:tmpl w:val="9EA2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A70254"/>
    <w:multiLevelType w:val="hybridMultilevel"/>
    <w:tmpl w:val="DB0E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E83920"/>
    <w:multiLevelType w:val="hybridMultilevel"/>
    <w:tmpl w:val="37CAD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106773"/>
    <w:multiLevelType w:val="hybridMultilevel"/>
    <w:tmpl w:val="F28E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75322"/>
    <w:multiLevelType w:val="hybridMultilevel"/>
    <w:tmpl w:val="FC88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074FB6"/>
    <w:multiLevelType w:val="hybridMultilevel"/>
    <w:tmpl w:val="7B2A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3"/>
  </w:num>
  <w:num w:numId="4">
    <w:abstractNumId w:val="18"/>
  </w:num>
  <w:num w:numId="5">
    <w:abstractNumId w:val="25"/>
  </w:num>
  <w:num w:numId="6">
    <w:abstractNumId w:val="28"/>
  </w:num>
  <w:num w:numId="7">
    <w:abstractNumId w:val="27"/>
  </w:num>
  <w:num w:numId="8">
    <w:abstractNumId w:val="21"/>
  </w:num>
  <w:num w:numId="9">
    <w:abstractNumId w:val="10"/>
  </w:num>
  <w:num w:numId="10">
    <w:abstractNumId w:val="5"/>
  </w:num>
  <w:num w:numId="11">
    <w:abstractNumId w:val="26"/>
  </w:num>
  <w:num w:numId="12">
    <w:abstractNumId w:val="11"/>
  </w:num>
  <w:num w:numId="13">
    <w:abstractNumId w:val="30"/>
  </w:num>
  <w:num w:numId="14">
    <w:abstractNumId w:val="14"/>
  </w:num>
  <w:num w:numId="15">
    <w:abstractNumId w:val="16"/>
  </w:num>
  <w:num w:numId="16">
    <w:abstractNumId w:val="31"/>
  </w:num>
  <w:num w:numId="17">
    <w:abstractNumId w:val="32"/>
  </w:num>
  <w:num w:numId="18">
    <w:abstractNumId w:val="24"/>
  </w:num>
  <w:num w:numId="19">
    <w:abstractNumId w:val="20"/>
  </w:num>
  <w:num w:numId="20">
    <w:abstractNumId w:val="7"/>
  </w:num>
  <w:num w:numId="21">
    <w:abstractNumId w:val="22"/>
  </w:num>
  <w:num w:numId="22">
    <w:abstractNumId w:val="2"/>
  </w:num>
  <w:num w:numId="23">
    <w:abstractNumId w:val="6"/>
  </w:num>
  <w:num w:numId="24">
    <w:abstractNumId w:val="9"/>
  </w:num>
  <w:num w:numId="25">
    <w:abstractNumId w:val="3"/>
  </w:num>
  <w:num w:numId="26">
    <w:abstractNumId w:val="23"/>
  </w:num>
  <w:num w:numId="27">
    <w:abstractNumId w:val="29"/>
  </w:num>
  <w:num w:numId="28">
    <w:abstractNumId w:val="0"/>
  </w:num>
  <w:num w:numId="29">
    <w:abstractNumId w:val="19"/>
  </w:num>
  <w:num w:numId="30">
    <w:abstractNumId w:val="17"/>
  </w:num>
  <w:num w:numId="31">
    <w:abstractNumId w:val="4"/>
  </w:num>
  <w:num w:numId="32">
    <w:abstractNumId w:val="12"/>
  </w:num>
  <w:num w:numId="3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42CF"/>
    <w:rsid w:val="00006B05"/>
    <w:rsid w:val="0002002E"/>
    <w:rsid w:val="00075B0B"/>
    <w:rsid w:val="000B2977"/>
    <w:rsid w:val="000B7CEE"/>
    <w:rsid w:val="000D79C0"/>
    <w:rsid w:val="000D7EDF"/>
    <w:rsid w:val="000F460E"/>
    <w:rsid w:val="00102CC6"/>
    <w:rsid w:val="00141F6E"/>
    <w:rsid w:val="00146E91"/>
    <w:rsid w:val="0018164D"/>
    <w:rsid w:val="00182F1B"/>
    <w:rsid w:val="00187D0F"/>
    <w:rsid w:val="001A1A75"/>
    <w:rsid w:val="001B7AF7"/>
    <w:rsid w:val="001B7EC6"/>
    <w:rsid w:val="001F64B5"/>
    <w:rsid w:val="00207CD7"/>
    <w:rsid w:val="00211A27"/>
    <w:rsid w:val="00217C4F"/>
    <w:rsid w:val="0025231B"/>
    <w:rsid w:val="00282221"/>
    <w:rsid w:val="002A7BE3"/>
    <w:rsid w:val="002F12BD"/>
    <w:rsid w:val="002F1597"/>
    <w:rsid w:val="00332482"/>
    <w:rsid w:val="0036707B"/>
    <w:rsid w:val="00390063"/>
    <w:rsid w:val="0039662A"/>
    <w:rsid w:val="003A3F75"/>
    <w:rsid w:val="003D70AC"/>
    <w:rsid w:val="003F0BB7"/>
    <w:rsid w:val="004016DE"/>
    <w:rsid w:val="00425E16"/>
    <w:rsid w:val="0046082B"/>
    <w:rsid w:val="00460BCA"/>
    <w:rsid w:val="00491509"/>
    <w:rsid w:val="004F15FE"/>
    <w:rsid w:val="00550D32"/>
    <w:rsid w:val="00571535"/>
    <w:rsid w:val="005870BC"/>
    <w:rsid w:val="0059779C"/>
    <w:rsid w:val="005E3B04"/>
    <w:rsid w:val="005F7CDF"/>
    <w:rsid w:val="00661B2C"/>
    <w:rsid w:val="00667C15"/>
    <w:rsid w:val="006A741E"/>
    <w:rsid w:val="007168D9"/>
    <w:rsid w:val="00720FD2"/>
    <w:rsid w:val="00753722"/>
    <w:rsid w:val="007640AB"/>
    <w:rsid w:val="00780A12"/>
    <w:rsid w:val="007B7149"/>
    <w:rsid w:val="007D1097"/>
    <w:rsid w:val="007D112A"/>
    <w:rsid w:val="007F111D"/>
    <w:rsid w:val="007F5A96"/>
    <w:rsid w:val="00813FE8"/>
    <w:rsid w:val="00820B5D"/>
    <w:rsid w:val="0083413E"/>
    <w:rsid w:val="00841AE2"/>
    <w:rsid w:val="00842281"/>
    <w:rsid w:val="00871A5D"/>
    <w:rsid w:val="008728B5"/>
    <w:rsid w:val="008F2BB5"/>
    <w:rsid w:val="008F4DC1"/>
    <w:rsid w:val="008F5CCE"/>
    <w:rsid w:val="00916335"/>
    <w:rsid w:val="00930D99"/>
    <w:rsid w:val="0093305F"/>
    <w:rsid w:val="00941352"/>
    <w:rsid w:val="00946E5E"/>
    <w:rsid w:val="00995F44"/>
    <w:rsid w:val="009A4F08"/>
    <w:rsid w:val="009B2C3D"/>
    <w:rsid w:val="009E42CF"/>
    <w:rsid w:val="009E4F98"/>
    <w:rsid w:val="009E6FB0"/>
    <w:rsid w:val="00A23394"/>
    <w:rsid w:val="00A31382"/>
    <w:rsid w:val="00A741E3"/>
    <w:rsid w:val="00A83A16"/>
    <w:rsid w:val="00AA4A45"/>
    <w:rsid w:val="00AA4A51"/>
    <w:rsid w:val="00AC310A"/>
    <w:rsid w:val="00B159EB"/>
    <w:rsid w:val="00B20ABC"/>
    <w:rsid w:val="00B66833"/>
    <w:rsid w:val="00B74070"/>
    <w:rsid w:val="00B852F3"/>
    <w:rsid w:val="00BA071B"/>
    <w:rsid w:val="00BD278B"/>
    <w:rsid w:val="00C03DDA"/>
    <w:rsid w:val="00C12748"/>
    <w:rsid w:val="00C375F8"/>
    <w:rsid w:val="00C4384F"/>
    <w:rsid w:val="00C45AE4"/>
    <w:rsid w:val="00C515DD"/>
    <w:rsid w:val="00C57FCC"/>
    <w:rsid w:val="00C6630B"/>
    <w:rsid w:val="00C75DEB"/>
    <w:rsid w:val="00C81A70"/>
    <w:rsid w:val="00C8741D"/>
    <w:rsid w:val="00CF3290"/>
    <w:rsid w:val="00D3610C"/>
    <w:rsid w:val="00D5745A"/>
    <w:rsid w:val="00D732B5"/>
    <w:rsid w:val="00DA2F3A"/>
    <w:rsid w:val="00DF172E"/>
    <w:rsid w:val="00E00FCA"/>
    <w:rsid w:val="00E12E41"/>
    <w:rsid w:val="00E2219A"/>
    <w:rsid w:val="00E37DC7"/>
    <w:rsid w:val="00E44E00"/>
    <w:rsid w:val="00E674D6"/>
    <w:rsid w:val="00E73C0E"/>
    <w:rsid w:val="00EC484B"/>
    <w:rsid w:val="00EC60A8"/>
    <w:rsid w:val="00EE6BC0"/>
    <w:rsid w:val="00F202EE"/>
    <w:rsid w:val="00F32C3C"/>
    <w:rsid w:val="00F730DD"/>
    <w:rsid w:val="00F80207"/>
    <w:rsid w:val="00FA1423"/>
    <w:rsid w:val="00FD6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273844AF"/>
  <w15:docId w15:val="{590CF77F-9ECD-48EA-B878-1866D1F8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unhideWhenUsed/>
    <w:rsid w:val="00C515DD"/>
    <w:pPr>
      <w:tabs>
        <w:tab w:val="center" w:pos="4680"/>
        <w:tab w:val="right" w:pos="9360"/>
      </w:tabs>
    </w:pPr>
  </w:style>
  <w:style w:type="character" w:customStyle="1" w:styleId="HeaderChar">
    <w:name w:val="Header Char"/>
    <w:link w:val="Header"/>
    <w:uiPriority w:val="99"/>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CommentReference">
    <w:name w:val="annotation reference"/>
    <w:uiPriority w:val="99"/>
    <w:semiHidden/>
    <w:unhideWhenUsed/>
    <w:rsid w:val="003A3F75"/>
    <w:rPr>
      <w:sz w:val="16"/>
      <w:szCs w:val="16"/>
    </w:rPr>
  </w:style>
  <w:style w:type="paragraph" w:styleId="CommentText">
    <w:name w:val="annotation text"/>
    <w:basedOn w:val="Normal"/>
    <w:link w:val="CommentTextChar"/>
    <w:uiPriority w:val="99"/>
    <w:semiHidden/>
    <w:unhideWhenUsed/>
    <w:rsid w:val="003A3F75"/>
    <w:rPr>
      <w:sz w:val="20"/>
      <w:szCs w:val="20"/>
    </w:rPr>
  </w:style>
  <w:style w:type="character" w:customStyle="1" w:styleId="CommentTextChar">
    <w:name w:val="Comment Text Char"/>
    <w:basedOn w:val="DefaultParagraphFont"/>
    <w:link w:val="CommentText"/>
    <w:uiPriority w:val="99"/>
    <w:semiHidden/>
    <w:rsid w:val="003A3F75"/>
  </w:style>
  <w:style w:type="paragraph" w:styleId="CommentSubject">
    <w:name w:val="annotation subject"/>
    <w:basedOn w:val="CommentText"/>
    <w:next w:val="CommentText"/>
    <w:link w:val="CommentSubjectChar"/>
    <w:uiPriority w:val="99"/>
    <w:semiHidden/>
    <w:unhideWhenUsed/>
    <w:rsid w:val="003A3F75"/>
    <w:rPr>
      <w:b/>
      <w:bCs/>
    </w:rPr>
  </w:style>
  <w:style w:type="character" w:customStyle="1" w:styleId="CommentSubjectChar">
    <w:name w:val="Comment Subject Char"/>
    <w:link w:val="CommentSubject"/>
    <w:uiPriority w:val="99"/>
    <w:semiHidden/>
    <w:rsid w:val="003A3F75"/>
    <w:rPr>
      <w:b/>
      <w:bCs/>
    </w:rPr>
  </w:style>
  <w:style w:type="character" w:styleId="FollowedHyperlink">
    <w:name w:val="FollowedHyperlink"/>
    <w:basedOn w:val="DefaultParagraphFont"/>
    <w:uiPriority w:val="99"/>
    <w:semiHidden/>
    <w:unhideWhenUsed/>
    <w:rsid w:val="00075B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yperlink" Target="http://www.bourns.com/data/global/pdfs/1140_seri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hyperlink" Target="http://electronicdesign.com/test-amp-measurement/view-transformers-hysteresis-curve-ultra-simple-circuit" TargetMode="Externa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FA9CF-4B8E-46A1-9046-D0673B8F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1795</Words>
  <Characters>10235</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12006</CharactersWithSpaces>
  <SharedDoc>false</SharedDoc>
  <HLinks>
    <vt:vector size="12" baseType="variant">
      <vt:variant>
        <vt:i4>6160507</vt:i4>
      </vt:variant>
      <vt:variant>
        <vt:i4>33</vt:i4>
      </vt:variant>
      <vt:variant>
        <vt:i4>0</vt:i4>
      </vt:variant>
      <vt:variant>
        <vt:i4>5</vt:i4>
      </vt:variant>
      <vt:variant>
        <vt:lpwstr>http://www.bourns.com/data/global/pdfs/1140_series.pdf</vt:lpwstr>
      </vt:variant>
      <vt:variant>
        <vt:lpwstr/>
      </vt:variant>
      <vt:variant>
        <vt:i4>4456517</vt:i4>
      </vt:variant>
      <vt:variant>
        <vt:i4>30</vt:i4>
      </vt:variant>
      <vt:variant>
        <vt:i4>0</vt:i4>
      </vt:variant>
      <vt:variant>
        <vt:i4>5</vt:i4>
      </vt:variant>
      <vt:variant>
        <vt:lpwstr>http://electronicdesign.com/test-amp-measurement/view-transformers-hysteresis-curve-ultra-simple-circuit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HuskyPC</dc:creator>
  <cp:lastModifiedBy>Dennis McGonagle</cp:lastModifiedBy>
  <cp:revision>2</cp:revision>
  <cp:lastPrinted>2013-09-09T22:23:00Z</cp:lastPrinted>
  <dcterms:created xsi:type="dcterms:W3CDTF">2015-06-16T15:59:00Z</dcterms:created>
  <dcterms:modified xsi:type="dcterms:W3CDTF">2015-06-16T15:59:00Z</dcterms:modified>
</cp:coreProperties>
</file>